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DEC15" w14:textId="77777777" w:rsidR="008B4AB0" w:rsidRPr="008B4AB0" w:rsidRDefault="00984587" w:rsidP="008B4AB0">
      <w:pPr>
        <w:shd w:val="clear" w:color="auto" w:fill="FFFFFF" w:themeFill="background1"/>
        <w:rPr>
          <w:i/>
          <w:color w:val="DD4814"/>
          <w:sz w:val="32"/>
        </w:rPr>
      </w:pPr>
      <w:r>
        <w:rPr>
          <w:i/>
          <w:color w:val="DD4814"/>
          <w:sz w:val="32"/>
        </w:rPr>
        <w:t>Handreiking gebruik aanvullendeElementen</w:t>
      </w:r>
    </w:p>
    <w:p w14:paraId="0476CE81" w14:textId="77777777" w:rsidR="008B4AB0" w:rsidRDefault="008B4AB0"/>
    <w:tbl>
      <w:tblPr>
        <w:tblW w:w="9606" w:type="dxa"/>
        <w:tblLook w:val="04A0" w:firstRow="1" w:lastRow="0" w:firstColumn="1" w:lastColumn="0" w:noHBand="0" w:noVBand="1"/>
      </w:tblPr>
      <w:tblGrid>
        <w:gridCol w:w="1809"/>
        <w:gridCol w:w="7797"/>
      </w:tblGrid>
      <w:tr w:rsidR="005B4DBC" w:rsidRPr="005B4DBC" w14:paraId="18943873" w14:textId="77777777" w:rsidTr="005B4DBC">
        <w:tc>
          <w:tcPr>
            <w:tcW w:w="1809" w:type="dxa"/>
          </w:tcPr>
          <w:sdt>
            <w:sdtPr>
              <w:rPr>
                <w:b/>
              </w:rPr>
              <w:id w:val="835344848"/>
              <w:placeholder>
                <w:docPart w:val="C969833D0CAC4471948BC8FA05D3AB7A"/>
              </w:placeholder>
            </w:sdtPr>
            <w:sdtEndPr/>
            <w:sdtContent>
              <w:p w14:paraId="5CDCDB6A" w14:textId="77777777" w:rsidR="005B4DBC" w:rsidRPr="005B4DBC" w:rsidRDefault="005B4DBC" w:rsidP="005B4DBC">
                <w:pPr>
                  <w:rPr>
                    <w:b/>
                  </w:rPr>
                </w:pPr>
                <w:r w:rsidRPr="005B4DBC">
                  <w:rPr>
                    <w:b/>
                  </w:rPr>
                  <w:t>Onderwerp</w:t>
                </w:r>
              </w:p>
            </w:sdtContent>
          </w:sdt>
        </w:tc>
        <w:tc>
          <w:tcPr>
            <w:tcW w:w="7797" w:type="dxa"/>
          </w:tcPr>
          <w:p w14:paraId="1FDA6653" w14:textId="77777777" w:rsidR="005B4DBC" w:rsidRPr="005B4DBC" w:rsidRDefault="00984587" w:rsidP="005B4DBC">
            <w:r w:rsidRPr="00984587">
              <w:t>Handreiking gebruik aanvullendeElementen</w:t>
            </w:r>
          </w:p>
        </w:tc>
      </w:tr>
      <w:tr w:rsidR="005B4DBC" w:rsidRPr="005B4DBC" w14:paraId="37AB7E32" w14:textId="77777777" w:rsidTr="005B4DBC">
        <w:trPr>
          <w:trHeight w:val="274"/>
        </w:trPr>
        <w:tc>
          <w:tcPr>
            <w:tcW w:w="1809" w:type="dxa"/>
          </w:tcPr>
          <w:bookmarkStart w:id="0" w:name="Text2" w:displacedByCustomXml="next"/>
          <w:sdt>
            <w:sdtPr>
              <w:rPr>
                <w:b/>
              </w:rPr>
              <w:id w:val="549275746"/>
              <w:placeholder>
                <w:docPart w:val="C235B9B952C84FD5BBCA2983F87DE152"/>
              </w:placeholder>
            </w:sdtPr>
            <w:sdtEndPr/>
            <w:sdtContent>
              <w:p w14:paraId="09465365" w14:textId="77777777" w:rsidR="005B4DBC" w:rsidRPr="005B4DBC" w:rsidRDefault="005B4DBC" w:rsidP="005B4DBC">
                <w:pPr>
                  <w:rPr>
                    <w:b/>
                  </w:rPr>
                </w:pPr>
                <w:r w:rsidRPr="005B4DBC">
                  <w:rPr>
                    <w:b/>
                  </w:rPr>
                  <w:t>Van</w:t>
                </w:r>
              </w:p>
            </w:sdtContent>
          </w:sdt>
        </w:tc>
        <w:tc>
          <w:tcPr>
            <w:tcW w:w="7797" w:type="dxa"/>
          </w:tcPr>
          <w:p w14:paraId="69FA0555" w14:textId="77777777" w:rsidR="005B4DBC" w:rsidRPr="005B4DBC" w:rsidRDefault="006B2BFB" w:rsidP="005B4DBC">
            <w:r>
              <w:t>Jan Brinkkemper</w:t>
            </w:r>
          </w:p>
        </w:tc>
      </w:tr>
      <w:tr w:rsidR="005B4DBC" w:rsidRPr="005B4DBC" w14:paraId="4FA3FF06" w14:textId="77777777" w:rsidTr="005B4DBC">
        <w:tc>
          <w:tcPr>
            <w:tcW w:w="1809" w:type="dxa"/>
          </w:tcPr>
          <w:sdt>
            <w:sdtPr>
              <w:rPr>
                <w:b/>
              </w:rPr>
              <w:id w:val="784544928"/>
              <w:placeholder>
                <w:docPart w:val="C235B9B952C84FD5BBCA2983F87DE152"/>
              </w:placeholder>
            </w:sdtPr>
            <w:sdtEndPr/>
            <w:sdtContent>
              <w:p w14:paraId="491528B8" w14:textId="77777777" w:rsidR="005B4DBC" w:rsidRPr="005B4DBC" w:rsidRDefault="005B4DBC" w:rsidP="005B4DBC">
                <w:pPr>
                  <w:rPr>
                    <w:b/>
                  </w:rPr>
                </w:pPr>
                <w:r w:rsidRPr="005B4DBC">
                  <w:rPr>
                    <w:b/>
                  </w:rPr>
                  <w:t>Aan</w:t>
                </w:r>
              </w:p>
            </w:sdtContent>
          </w:sdt>
        </w:tc>
        <w:tc>
          <w:tcPr>
            <w:tcW w:w="7797" w:type="dxa"/>
          </w:tcPr>
          <w:p w14:paraId="4BC7EB8B" w14:textId="0818A09F" w:rsidR="005B4DBC" w:rsidRPr="005B4DBC" w:rsidRDefault="00E51BBF" w:rsidP="005B4DBC">
            <w:r>
              <w:t>Regiegroep Gegevens en Berichten</w:t>
            </w:r>
          </w:p>
        </w:tc>
      </w:tr>
      <w:tr w:rsidR="005B4DBC" w:rsidRPr="005B4DBC" w14:paraId="1EBED78E" w14:textId="77777777" w:rsidTr="005B4DBC">
        <w:tc>
          <w:tcPr>
            <w:tcW w:w="1809" w:type="dxa"/>
          </w:tcPr>
          <w:sdt>
            <w:sdtPr>
              <w:rPr>
                <w:b/>
              </w:rPr>
              <w:id w:val="-2081735817"/>
              <w:placeholder>
                <w:docPart w:val="C235B9B952C84FD5BBCA2983F87DE152"/>
              </w:placeholder>
            </w:sdtPr>
            <w:sdtEndPr/>
            <w:sdtContent>
              <w:p w14:paraId="617B669D" w14:textId="77777777" w:rsidR="005B4DBC" w:rsidRPr="005B4DBC" w:rsidRDefault="005B4DBC" w:rsidP="005B4DBC">
                <w:pPr>
                  <w:rPr>
                    <w:b/>
                  </w:rPr>
                </w:pPr>
                <w:r w:rsidRPr="005B4DBC">
                  <w:rPr>
                    <w:b/>
                  </w:rPr>
                  <w:t>Datum</w:t>
                </w:r>
              </w:p>
            </w:sdtContent>
          </w:sdt>
        </w:tc>
        <w:tc>
          <w:tcPr>
            <w:tcW w:w="7797" w:type="dxa"/>
          </w:tcPr>
          <w:p w14:paraId="561C8248" w14:textId="3DA6F70E" w:rsidR="005B4DBC" w:rsidRPr="005B4DBC" w:rsidRDefault="00676001" w:rsidP="005B4DBC">
            <w:r>
              <w:t>14</w:t>
            </w:r>
            <w:r w:rsidR="00500434">
              <w:t xml:space="preserve"> maart</w:t>
            </w:r>
            <w:r w:rsidR="006B2BFB">
              <w:t xml:space="preserve"> 2016</w:t>
            </w:r>
          </w:p>
        </w:tc>
      </w:tr>
      <w:tr w:rsidR="005B4DBC" w:rsidRPr="005B4DBC" w14:paraId="5EE0D824" w14:textId="77777777" w:rsidTr="005B4DBC">
        <w:tc>
          <w:tcPr>
            <w:tcW w:w="1809" w:type="dxa"/>
          </w:tcPr>
          <w:sdt>
            <w:sdtPr>
              <w:rPr>
                <w:b/>
              </w:rPr>
              <w:id w:val="1362082655"/>
              <w:placeholder>
                <w:docPart w:val="C235B9B952C84FD5BBCA2983F87DE152"/>
              </w:placeholder>
            </w:sdtPr>
            <w:sdtEndPr/>
            <w:sdtContent>
              <w:p w14:paraId="1A601C6F" w14:textId="77777777" w:rsidR="005B4DBC" w:rsidRPr="0033584E" w:rsidRDefault="005B4DBC" w:rsidP="005B4DBC">
                <w:pPr>
                  <w:rPr>
                    <w:b/>
                  </w:rPr>
                </w:pPr>
                <w:r w:rsidRPr="0033584E">
                  <w:rPr>
                    <w:b/>
                  </w:rPr>
                  <w:t>Aantal pagina’s</w:t>
                </w:r>
              </w:p>
            </w:sdtContent>
          </w:sdt>
        </w:tc>
        <w:tc>
          <w:tcPr>
            <w:tcW w:w="7797" w:type="dxa"/>
          </w:tcPr>
          <w:p w14:paraId="742F8A7D" w14:textId="77777777" w:rsidR="005B4DBC" w:rsidRPr="005B4DBC" w:rsidRDefault="002879E6" w:rsidP="005B4DBC">
            <w:fldSimple w:instr=" NUMPAGES   \* MERGEFORMAT ">
              <w:r w:rsidR="00500434">
                <w:rPr>
                  <w:noProof/>
                </w:rPr>
                <w:t>6</w:t>
              </w:r>
            </w:fldSimple>
          </w:p>
        </w:tc>
      </w:tr>
      <w:tr w:rsidR="005B4DBC" w:rsidRPr="005B4DBC" w14:paraId="4DE52CCC" w14:textId="77777777" w:rsidTr="005B4DBC">
        <w:tc>
          <w:tcPr>
            <w:tcW w:w="1809" w:type="dxa"/>
          </w:tcPr>
          <w:p w14:paraId="72D0CB4B" w14:textId="77777777" w:rsidR="005B4DBC" w:rsidRPr="005B4DBC" w:rsidRDefault="005B4DBC" w:rsidP="005B4DBC">
            <w:pPr>
              <w:rPr>
                <w:b/>
              </w:rPr>
            </w:pPr>
          </w:p>
        </w:tc>
        <w:tc>
          <w:tcPr>
            <w:tcW w:w="7797" w:type="dxa"/>
          </w:tcPr>
          <w:p w14:paraId="4F1403DE" w14:textId="77777777" w:rsidR="005B4DBC" w:rsidRPr="005B4DBC" w:rsidRDefault="005B4DBC" w:rsidP="005B4DBC"/>
        </w:tc>
      </w:tr>
    </w:tbl>
    <w:bookmarkEnd w:id="0"/>
    <w:p w14:paraId="6BF45D15" w14:textId="77777777" w:rsidR="001A6BBE" w:rsidRDefault="006B2BFB" w:rsidP="001A6BBE">
      <w:pPr>
        <w:pStyle w:val="Kop1"/>
        <w:rPr>
          <w:rFonts w:eastAsia="Times New Roman"/>
          <w:b w:val="0"/>
          <w:bCs w:val="0"/>
          <w:color w:val="auto"/>
          <w:sz w:val="18"/>
          <w:szCs w:val="18"/>
          <w:lang w:eastAsia="nl-NL"/>
        </w:rPr>
      </w:pPr>
      <w:r>
        <w:t>Aanleiding</w:t>
      </w:r>
    </w:p>
    <w:p w14:paraId="18A3D9B4" w14:textId="268DB450" w:rsidR="001A6BBE" w:rsidRDefault="001A6BBE" w:rsidP="00286FFE">
      <w:r>
        <w:t>Bij elke StUF standaard wordt middels een informatiemodel beschreven welke gegevens uitgewisseld kunnen worden</w:t>
      </w:r>
      <w:r w:rsidR="00651140">
        <w:t xml:space="preserve"> met de onderscheiden StUF-berichttypen</w:t>
      </w:r>
      <w:r>
        <w:t xml:space="preserve">. In sommige gevallen bestaat er echter de behoefte om in een </w:t>
      </w:r>
      <w:r w:rsidR="00651140">
        <w:t xml:space="preserve">specifiek </w:t>
      </w:r>
      <w:r>
        <w:t xml:space="preserve">bericht gegevens op te nemen die </w:t>
      </w:r>
      <w:r w:rsidR="00651140">
        <w:t>geen onderdeel zijn va</w:t>
      </w:r>
      <w:r>
        <w:t xml:space="preserve">n </w:t>
      </w:r>
      <w:r w:rsidR="00153467">
        <w:t xml:space="preserve">dat </w:t>
      </w:r>
      <w:r>
        <w:t xml:space="preserve">informatiemodel </w:t>
      </w:r>
      <w:r w:rsidR="00651140">
        <w:t xml:space="preserve">en </w:t>
      </w:r>
      <w:r w:rsidR="00526DAF">
        <w:t>afgeleiden</w:t>
      </w:r>
      <w:r w:rsidR="00651140">
        <w:t xml:space="preserve"> berichttypen</w:t>
      </w:r>
      <w:commentRangeStart w:id="1"/>
      <w:commentRangeStart w:id="2"/>
      <w:commentRangeStart w:id="3"/>
      <w:commentRangeStart w:id="4"/>
      <w:r>
        <w:t xml:space="preserve">. </w:t>
      </w:r>
      <w:del w:id="5" w:author="Jan Brinkkemper" w:date="2016-03-29T15:55:00Z">
        <w:r w:rsidDel="0049782C">
          <w:delText>Bijvoorbeeld omdat deze gegevens aan grote verandering onderhevig zijn of wanneer deze gegevens zo divers zijn, dat ze onmogelijk in één informatiemodel te vatten zijn.</w:delText>
        </w:r>
        <w:commentRangeEnd w:id="1"/>
        <w:r w:rsidR="00DE75AE" w:rsidDel="0049782C">
          <w:rPr>
            <w:rStyle w:val="Verwijzingopmerking"/>
          </w:rPr>
          <w:commentReference w:id="1"/>
        </w:r>
        <w:commentRangeEnd w:id="2"/>
        <w:commentRangeEnd w:id="3"/>
        <w:r w:rsidR="005A0D20" w:rsidDel="0049782C">
          <w:rPr>
            <w:rStyle w:val="Verwijzingopmerking"/>
          </w:rPr>
          <w:commentReference w:id="2"/>
        </w:r>
      </w:del>
      <w:r w:rsidR="0036582D">
        <w:rPr>
          <w:rStyle w:val="Verwijzingopmerking"/>
        </w:rPr>
        <w:commentReference w:id="3"/>
      </w:r>
      <w:commentRangeEnd w:id="4"/>
      <w:r w:rsidR="005A0D20">
        <w:rPr>
          <w:rStyle w:val="Verwijzingopmerking"/>
        </w:rPr>
        <w:commentReference w:id="4"/>
      </w:r>
      <w:r>
        <w:t xml:space="preserve"> </w:t>
      </w:r>
      <w:r w:rsidR="005328DA">
        <w:t xml:space="preserve">Voorbeelden zijn te vinden binnen de </w:t>
      </w:r>
      <w:commentRangeStart w:id="6"/>
      <w:commentRangeStart w:id="7"/>
      <w:r w:rsidR="005328DA" w:rsidRPr="001A6BBE">
        <w:t>Jeugdzorgketen,</w:t>
      </w:r>
      <w:r w:rsidR="005328DA">
        <w:t xml:space="preserve"> WOZ</w:t>
      </w:r>
      <w:r>
        <w:t xml:space="preserve"> </w:t>
      </w:r>
      <w:r w:rsidR="005328DA">
        <w:t>en BRP</w:t>
      </w:r>
      <w:r w:rsidR="00651140">
        <w:t>-</w:t>
      </w:r>
      <w:r w:rsidR="005328DA">
        <w:t xml:space="preserve">processen </w:t>
      </w:r>
      <w:commentRangeEnd w:id="6"/>
      <w:r w:rsidR="007D51CC">
        <w:rPr>
          <w:rStyle w:val="Verwijzingopmerking"/>
        </w:rPr>
        <w:commentReference w:id="6"/>
      </w:r>
      <w:commentRangeEnd w:id="7"/>
      <w:r w:rsidR="0049782C">
        <w:rPr>
          <w:rStyle w:val="Verwijzingopmerking"/>
        </w:rPr>
        <w:commentReference w:id="7"/>
      </w:r>
      <w:r w:rsidR="005328DA">
        <w:t xml:space="preserve">en bij het </w:t>
      </w:r>
      <w:r w:rsidR="00153467">
        <w:t xml:space="preserve">uitwisselen </w:t>
      </w:r>
      <w:r w:rsidR="005328DA">
        <w:t>van zaak</w:t>
      </w:r>
      <w:r w:rsidR="00153467">
        <w:t>type</w:t>
      </w:r>
      <w:r w:rsidR="005328DA">
        <w:t>specifieke gegevens</w:t>
      </w:r>
      <w:r w:rsidR="00ED3B7B">
        <w:t xml:space="preserve"> </w:t>
      </w:r>
      <w:r w:rsidR="00651140">
        <w:t>met zaak</w:t>
      </w:r>
      <w:r w:rsidR="00526DAF">
        <w:t xml:space="preserve"> </w:t>
      </w:r>
      <w:r w:rsidR="00651140">
        <w:t>berichttypen (Zaak</w:t>
      </w:r>
      <w:r w:rsidR="00526DAF">
        <w:t xml:space="preserve">, en </w:t>
      </w:r>
      <w:r w:rsidR="00651140">
        <w:t>Document</w:t>
      </w:r>
      <w:r w:rsidR="00526DAF">
        <w:t xml:space="preserve"> s</w:t>
      </w:r>
      <w:r w:rsidR="00651140">
        <w:t>ervices)</w:t>
      </w:r>
      <w:r w:rsidR="005328DA">
        <w:t xml:space="preserve">. </w:t>
      </w:r>
    </w:p>
    <w:p w14:paraId="60E39798" w14:textId="77777777" w:rsidR="001A6BBE" w:rsidRDefault="001A6BBE" w:rsidP="00286FFE"/>
    <w:p w14:paraId="163B8DD2" w14:textId="4A62F1D7" w:rsidR="001A6BBE" w:rsidRDefault="001A6BBE" w:rsidP="00286FFE">
      <w:r>
        <w:t xml:space="preserve">Om </w:t>
      </w:r>
      <w:del w:id="8" w:author="Jan Brinkkemper" w:date="2016-03-29T15:55:00Z">
        <w:r w:rsidR="00CF109F" w:rsidRPr="00286FFE" w:rsidDel="00A37074">
          <w:delText xml:space="preserve">deze </w:delText>
        </w:r>
      </w:del>
      <w:r w:rsidR="00CF109F" w:rsidRPr="00286FFE">
        <w:t>gegevens uit te kunnen wisselen</w:t>
      </w:r>
      <w:r w:rsidR="005328DA">
        <w:t xml:space="preserve"> met StUF</w:t>
      </w:r>
      <w:r w:rsidR="00651140">
        <w:t>-</w:t>
      </w:r>
      <w:r w:rsidR="005328DA">
        <w:t>berichten</w:t>
      </w:r>
      <w:ins w:id="9" w:author="Jan Brinkkemper" w:date="2016-03-29T15:55:00Z">
        <w:r w:rsidR="00A37074">
          <w:t xml:space="preserve"> die niet in de standaard zijn beschreven</w:t>
        </w:r>
      </w:ins>
      <w:r w:rsidR="00CF109F" w:rsidRPr="00286FFE">
        <w:t xml:space="preserve"> waren er tot februari 2015 twee m</w:t>
      </w:r>
      <w:r w:rsidR="00651140">
        <w:t>ogelijkhed</w:t>
      </w:r>
      <w:r w:rsidR="00CF109F" w:rsidRPr="00286FFE">
        <w:t>en namelijk het uitbrengen van een nieuw sectormodel of door gebruik va</w:t>
      </w:r>
      <w:r>
        <w:t xml:space="preserve">n </w:t>
      </w:r>
      <w:commentRangeStart w:id="10"/>
      <w:commentRangeStart w:id="11"/>
      <w:r>
        <w:t>extraElements</w:t>
      </w:r>
      <w:commentRangeEnd w:id="10"/>
      <w:r w:rsidR="007D51CC">
        <w:rPr>
          <w:rStyle w:val="Verwijzingopmerking"/>
        </w:rPr>
        <w:commentReference w:id="10"/>
      </w:r>
      <w:commentRangeEnd w:id="11"/>
      <w:r w:rsidR="00A37074">
        <w:rPr>
          <w:rStyle w:val="Verwijzingopmerking"/>
        </w:rPr>
        <w:commentReference w:id="11"/>
      </w:r>
      <w:r>
        <w:t xml:space="preserve">. Beide manieren bieden te weinig flexibiliteit </w:t>
      </w:r>
      <w:r w:rsidR="00651140">
        <w:t xml:space="preserve">respectievelijk betrouwbaarheid </w:t>
      </w:r>
      <w:r>
        <w:t>om invulling te geven aan de behoefte</w:t>
      </w:r>
      <w:r w:rsidR="00F35759">
        <w:t xml:space="preserve">. </w:t>
      </w:r>
      <w:r>
        <w:t>Daarom is een</w:t>
      </w:r>
      <w:r w:rsidR="00CF109F" w:rsidRPr="00286FFE">
        <w:t xml:space="preserve"> nieuwe constructie toegevoegd namelijk de ‘aanvullende Elementen’</w:t>
      </w:r>
      <w:r w:rsidR="005B32A7" w:rsidRPr="00286FFE">
        <w:t>.</w:t>
      </w:r>
      <w:r w:rsidR="00286FFE">
        <w:t xml:space="preserve"> Deze constructie biedt </w:t>
      </w:r>
      <w:r>
        <w:t xml:space="preserve">de gewenste </w:t>
      </w:r>
      <w:r w:rsidR="00286FFE">
        <w:t>flexibiliteit om gegevens op een nette gestructureerde manier toe te voegen aan</w:t>
      </w:r>
      <w:r w:rsidR="0061368C">
        <w:t>, in een sectormodel gedefinieerde,</w:t>
      </w:r>
      <w:r w:rsidR="00286FFE">
        <w:t xml:space="preserve"> StUF</w:t>
      </w:r>
      <w:r w:rsidR="0061368C">
        <w:t>-</w:t>
      </w:r>
      <w:r w:rsidR="00286FFE">
        <w:t>berichten zonder dat de structuur van het StUF</w:t>
      </w:r>
      <w:r w:rsidR="0061368C">
        <w:t>-</w:t>
      </w:r>
      <w:r w:rsidR="00286FFE">
        <w:t>bericht wordt aangepast</w:t>
      </w:r>
      <w:r w:rsidR="0061368C">
        <w:t xml:space="preserve"> waarbij ook de ‘extra’ gegevens betrouwbaar uitgewisseld kunnen worden</w:t>
      </w:r>
      <w:r w:rsidR="00286FFE">
        <w:t xml:space="preserve">. </w:t>
      </w:r>
    </w:p>
    <w:p w14:paraId="05BC5E7A" w14:textId="77777777" w:rsidR="001A6BBE" w:rsidRDefault="001A6BBE" w:rsidP="00286FFE"/>
    <w:p w14:paraId="26810FBD" w14:textId="77777777" w:rsidR="00CF109F" w:rsidRPr="00286FFE" w:rsidRDefault="001A6BBE" w:rsidP="00286FFE">
      <w:r>
        <w:t xml:space="preserve">Gebruik van aanvullendeElementen </w:t>
      </w:r>
      <w:r w:rsidR="00286FFE">
        <w:t xml:space="preserve">biedt veel </w:t>
      </w:r>
      <w:r w:rsidR="002E380F">
        <w:t>flexibiliteit. Tegelijkertijd zorgt deze flexibiliteit</w:t>
      </w:r>
      <w:r w:rsidR="002E380F">
        <w:rPr>
          <w:lang w:eastAsia="en-US"/>
        </w:rPr>
        <w:t xml:space="preserve"> voor hogere risico’s op interoperabiliteitproblemen. Door het maken van de juiste afspraken en het stellen van de juiste voorwaarden kan een goede balans gevonden worden tussen flexibiliteit en interoperabiliteit.</w:t>
      </w:r>
    </w:p>
    <w:p w14:paraId="40459FF3" w14:textId="77777777" w:rsidR="00CF109F" w:rsidRPr="00286FFE" w:rsidRDefault="00CF109F" w:rsidP="00286FFE"/>
    <w:p w14:paraId="4A160265" w14:textId="77777777" w:rsidR="00286FFE" w:rsidRDefault="00286FFE" w:rsidP="00286FFE">
      <w:pPr>
        <w:pStyle w:val="Kop2"/>
      </w:pPr>
      <w:r>
        <w:t>Doel</w:t>
      </w:r>
    </w:p>
    <w:p w14:paraId="7709335F" w14:textId="78C975BB" w:rsidR="00082D4B" w:rsidRDefault="00A9512E" w:rsidP="00082D4B">
      <w:pPr>
        <w:rPr>
          <w:lang w:eastAsia="en-US"/>
        </w:rPr>
      </w:pPr>
      <w:r>
        <w:t>De</w:t>
      </w:r>
      <w:r w:rsidR="00647C6F">
        <w:t>ze</w:t>
      </w:r>
      <w:r w:rsidR="00984587">
        <w:t xml:space="preserve"> handreiking beschrijft een </w:t>
      </w:r>
      <w:r>
        <w:t xml:space="preserve">procedure </w:t>
      </w:r>
      <w:r w:rsidR="00984587">
        <w:t>en voorwaarde</w:t>
      </w:r>
      <w:r w:rsidR="0061368C">
        <w:t>n</w:t>
      </w:r>
      <w:r w:rsidR="00984587">
        <w:t xml:space="preserve"> voor </w:t>
      </w:r>
      <w:r>
        <w:t xml:space="preserve">partijen </w:t>
      </w:r>
      <w:r w:rsidR="00984587">
        <w:t xml:space="preserve">wanneer zij gebruik willen maken van </w:t>
      </w:r>
      <w:r>
        <w:t xml:space="preserve">aanvullendeElementen. </w:t>
      </w:r>
      <w:r w:rsidR="00984587">
        <w:t xml:space="preserve">Doelstelling is om deze handreiking op termijn onderdeel te laten worden van </w:t>
      </w:r>
      <w:r w:rsidR="00647C6F">
        <w:t>de proces- en producteisen voor</w:t>
      </w:r>
      <w:r w:rsidR="00526DAF">
        <w:t xml:space="preserve"> het opstellen van standaarden en het StUF Beheermodel.</w:t>
      </w:r>
      <w:r w:rsidR="00001367">
        <w:t xml:space="preserve"> </w:t>
      </w:r>
      <w:r w:rsidR="00082D4B">
        <w:t>Het gebruik van AanvullendeElementen is alleen toegestaan wanneer aan de voorwaarden in dit document is voldaan</w:t>
      </w:r>
    </w:p>
    <w:p w14:paraId="4D66AD0A" w14:textId="77777777" w:rsidR="00082D4B" w:rsidRPr="00001367" w:rsidRDefault="00082D4B" w:rsidP="00001367"/>
    <w:p w14:paraId="06C50760" w14:textId="09E25656" w:rsidR="00001367" w:rsidRDefault="00001367" w:rsidP="00001367">
      <w:pPr>
        <w:pStyle w:val="Kop1"/>
      </w:pPr>
      <w:r>
        <w:t>Wat zijn aanvullendeElementen</w:t>
      </w:r>
    </w:p>
    <w:p w14:paraId="4FB8AEEA" w14:textId="0BE33A72" w:rsidR="00001367" w:rsidRDefault="00001367" w:rsidP="00001367">
      <w:r w:rsidRPr="00286FFE">
        <w:t>Met de aanvullende Elementen</w:t>
      </w:r>
      <w:r>
        <w:t>-</w:t>
      </w:r>
      <w:r w:rsidRPr="00286FFE">
        <w:t xml:space="preserve">constructie kunnen </w:t>
      </w:r>
      <w:commentRangeStart w:id="12"/>
      <w:commentRangeStart w:id="13"/>
      <w:del w:id="14" w:author="Jan Brinkkemper" w:date="2016-03-30T11:58:00Z">
        <w:r w:rsidDel="00B87B50">
          <w:delText xml:space="preserve">dynamisch </w:delText>
        </w:r>
      </w:del>
      <w:commentRangeEnd w:id="12"/>
      <w:ins w:id="15" w:author="Jan Brinkkemper" w:date="2016-03-30T11:58:00Z">
        <w:r w:rsidR="00B87B50">
          <w:t>flexibel</w:t>
        </w:r>
        <w:bookmarkStart w:id="16" w:name="_GoBack"/>
        <w:bookmarkEnd w:id="16"/>
        <w:r w:rsidR="00B87B50">
          <w:t xml:space="preserve"> </w:t>
        </w:r>
      </w:ins>
      <w:r w:rsidR="00C96692">
        <w:rPr>
          <w:rStyle w:val="Verwijzingopmerking"/>
        </w:rPr>
        <w:commentReference w:id="12"/>
      </w:r>
      <w:commentRangeEnd w:id="13"/>
      <w:r w:rsidR="00A37074">
        <w:rPr>
          <w:rStyle w:val="Verwijzingopmerking"/>
        </w:rPr>
        <w:commentReference w:id="13"/>
      </w:r>
      <w:r w:rsidRPr="00286FFE">
        <w:t xml:space="preserve">gegevens </w:t>
      </w:r>
      <w:r>
        <w:t xml:space="preserve">toegevoegd worden aan een StUF-bericht. De gegevens worden verpakt in (XML) container-elementen die zijn opgenomen in het StUF-bericht. Applicaties die berichten met een container ontvangen maar niet </w:t>
      </w:r>
      <w:r>
        <w:lastRenderedPageBreak/>
        <w:t xml:space="preserve">betrokken zijn bij de inhoud van die container, hoeven geen kennis te hebben van de inhoud van een container om het bericht goed te kunnen verwerken. Alleen voor de verzender en de uiteindelijke ontvanger moet de inhoud duidelijk zijn. </w:t>
      </w:r>
    </w:p>
    <w:p w14:paraId="7B1B13F5" w14:textId="77777777" w:rsidR="00001367" w:rsidRDefault="00001367" w:rsidP="00001367"/>
    <w:p w14:paraId="58D98CBF" w14:textId="5C3530B0" w:rsidR="00001367" w:rsidRDefault="00001367" w:rsidP="00001367">
      <w:r>
        <w:t xml:space="preserve">In onderstaande afbeelding is een voorbeeld uitgewerkt voor het versturen van gegevens van een Melding Openbare Ruimte (MOR), zoals een scheefstaand verkeersbord of een losse stoeptegel, op de website. De frontoffice (website) stuurt een creeerZaak-bericht om een zaak aan te maken in het Zaaksysteem. </w:t>
      </w:r>
      <w:commentRangeStart w:id="17"/>
      <w:commentRangeStart w:id="18"/>
      <w:r>
        <w:t>De inhoudelijke gegevens van de MOR, zoals ‘wat is er mis’ en ‘wanneer is dat geconstateerd’, zijn in het creeerZaak bericht opgenomen in een container.</w:t>
      </w:r>
      <w:commentRangeEnd w:id="17"/>
      <w:r w:rsidR="00DE75AE">
        <w:rPr>
          <w:rStyle w:val="Verwijzingopmerking"/>
        </w:rPr>
        <w:commentReference w:id="17"/>
      </w:r>
      <w:commentRangeEnd w:id="18"/>
      <w:r w:rsidR="00A37074">
        <w:rPr>
          <w:rStyle w:val="Verwijzingopmerking"/>
        </w:rPr>
        <w:commentReference w:id="18"/>
      </w:r>
      <w:r>
        <w:t xml:space="preserve"> </w:t>
      </w:r>
      <w:commentRangeStart w:id="19"/>
      <w:commentRangeStart w:id="20"/>
      <w:r>
        <w:t xml:space="preserve">Het Zaaksysteem maakt een zaak aan naar aanleiding van het bericht </w:t>
      </w:r>
      <w:commentRangeStart w:id="21"/>
      <w:commentRangeStart w:id="22"/>
      <w:r>
        <w:t>en stuurt de container met de MOR-gegevens door</w:t>
      </w:r>
      <w:commentRangeEnd w:id="21"/>
      <w:r w:rsidR="00DE75AE">
        <w:rPr>
          <w:rStyle w:val="Verwijzingopmerking"/>
        </w:rPr>
        <w:commentReference w:id="21"/>
      </w:r>
      <w:commentRangeEnd w:id="22"/>
      <w:r w:rsidR="00A37074">
        <w:rPr>
          <w:rStyle w:val="Verwijzingopmerking"/>
        </w:rPr>
        <w:commentReference w:id="22"/>
      </w:r>
      <w:r>
        <w:t xml:space="preserve"> naar het afhandelend systeem </w:t>
      </w:r>
      <w:commentRangeStart w:id="23"/>
      <w:commentRangeStart w:id="24"/>
      <w:commentRangeStart w:id="25"/>
      <w:commentRangeStart w:id="26"/>
      <w:r>
        <w:t>zonder dat het zaaksysteem kennis heeft van deze gegevens</w:t>
      </w:r>
      <w:commentRangeEnd w:id="23"/>
      <w:r w:rsidR="00DE75AE">
        <w:rPr>
          <w:rStyle w:val="Verwijzingopmerking"/>
        </w:rPr>
        <w:commentReference w:id="23"/>
      </w:r>
      <w:commentRangeEnd w:id="24"/>
      <w:commentRangeEnd w:id="25"/>
      <w:r w:rsidR="00203053">
        <w:rPr>
          <w:rStyle w:val="Verwijzingopmerking"/>
        </w:rPr>
        <w:commentReference w:id="24"/>
      </w:r>
      <w:r w:rsidR="0036582D">
        <w:rPr>
          <w:rStyle w:val="Verwijzingopmerking"/>
        </w:rPr>
        <w:commentReference w:id="25"/>
      </w:r>
      <w:commentRangeEnd w:id="26"/>
      <w:r w:rsidR="00203053">
        <w:rPr>
          <w:rStyle w:val="Verwijzingopmerking"/>
        </w:rPr>
        <w:commentReference w:id="26"/>
      </w:r>
      <w:r>
        <w:t>.</w:t>
      </w:r>
      <w:commentRangeEnd w:id="19"/>
      <w:r w:rsidR="0036582D">
        <w:rPr>
          <w:rStyle w:val="Verwijzingopmerking"/>
        </w:rPr>
        <w:commentReference w:id="19"/>
      </w:r>
      <w:commentRangeEnd w:id="20"/>
      <w:r w:rsidR="00203053">
        <w:rPr>
          <w:rStyle w:val="Verwijzingopmerking"/>
        </w:rPr>
        <w:commentReference w:id="20"/>
      </w:r>
      <w:r>
        <w:br/>
      </w:r>
    </w:p>
    <w:p w14:paraId="44659321" w14:textId="26D1341E" w:rsidR="00001367" w:rsidRDefault="00001367" w:rsidP="00001367">
      <w:pPr>
        <w:keepNext/>
        <w:rPr>
          <w:noProof/>
          <w:lang w:eastAsia="en-US"/>
        </w:rPr>
      </w:pPr>
      <w:r>
        <w:rPr>
          <w:noProof/>
          <w:lang w:val="en-US" w:eastAsia="en-US"/>
        </w:rPr>
        <w:drawing>
          <wp:inline distT="0" distB="0" distL="0" distR="0" wp14:anchorId="06F852D2" wp14:editId="7F8DF131">
            <wp:extent cx="3858091" cy="16954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58091" cy="1695450"/>
                    </a:xfrm>
                    <a:prstGeom prst="rect">
                      <a:avLst/>
                    </a:prstGeom>
                  </pic:spPr>
                </pic:pic>
              </a:graphicData>
            </a:graphic>
          </wp:inline>
        </w:drawing>
      </w:r>
      <w:r w:rsidRPr="00167DE4">
        <w:rPr>
          <w:noProof/>
          <w:lang w:eastAsia="en-US"/>
        </w:rPr>
        <w:t xml:space="preserve"> </w:t>
      </w:r>
    </w:p>
    <w:p w14:paraId="76F384F6" w14:textId="77777777" w:rsidR="00001367" w:rsidRDefault="00001367" w:rsidP="00001367">
      <w:pPr>
        <w:pStyle w:val="Bijschrift"/>
      </w:pPr>
      <w:r>
        <w:t xml:space="preserve">Figuur </w:t>
      </w:r>
      <w:r w:rsidR="00B87B50">
        <w:fldChar w:fldCharType="begin"/>
      </w:r>
      <w:r w:rsidR="00B87B50">
        <w:instrText xml:space="preserve"> SEQ Figuur \* ARABIC </w:instrText>
      </w:r>
      <w:r w:rsidR="00B87B50">
        <w:fldChar w:fldCharType="separate"/>
      </w:r>
      <w:r>
        <w:rPr>
          <w:noProof/>
        </w:rPr>
        <w:t>1</w:t>
      </w:r>
      <w:r w:rsidR="00B87B50">
        <w:rPr>
          <w:noProof/>
        </w:rPr>
        <w:fldChar w:fldCharType="end"/>
      </w:r>
      <w:r>
        <w:t>: Voorbeeld aanvullendeElementen in berichten</w:t>
      </w:r>
    </w:p>
    <w:p w14:paraId="42C92450" w14:textId="77777777" w:rsidR="00001367" w:rsidRDefault="00001367" w:rsidP="00001367">
      <w:pPr>
        <w:pStyle w:val="Bijschrift"/>
      </w:pPr>
    </w:p>
    <w:p w14:paraId="03201300" w14:textId="1433C70F" w:rsidR="00001367" w:rsidRDefault="00001367" w:rsidP="00001367">
      <w:r>
        <w:t xml:space="preserve">In het StUF bericht zou de container eruit kunnen zien zoals in onderstaande figuur weergegeven. De aanvullendeElementen (aangegeven met een 2) staan altijd binnen container-elementen (aangegeven met een 1). </w:t>
      </w:r>
    </w:p>
    <w:p w14:paraId="4C1F5F74" w14:textId="77777777" w:rsidR="00001367" w:rsidRPr="00286FFE" w:rsidRDefault="00001367" w:rsidP="00001367"/>
    <w:p w14:paraId="29452517" w14:textId="2F0A8DCA" w:rsidR="00001367" w:rsidRDefault="00ED3B7B" w:rsidP="00001367">
      <w:pPr>
        <w:keepNext/>
      </w:pPr>
      <w:commentRangeStart w:id="27"/>
      <w:commentRangeStart w:id="28"/>
      <w:commentRangeStart w:id="29"/>
      <w:commentRangeStart w:id="30"/>
      <w:r>
        <w:rPr>
          <w:noProof/>
          <w:lang w:val="en-US" w:eastAsia="en-US"/>
        </w:rPr>
        <w:drawing>
          <wp:inline distT="0" distB="0" distL="0" distR="0" wp14:anchorId="5408EA7D" wp14:editId="23647FD3">
            <wp:extent cx="5095875" cy="1399447"/>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7426" cy="1402619"/>
                    </a:xfrm>
                    <a:prstGeom prst="rect">
                      <a:avLst/>
                    </a:prstGeom>
                    <a:noFill/>
                  </pic:spPr>
                </pic:pic>
              </a:graphicData>
            </a:graphic>
          </wp:inline>
        </w:drawing>
      </w:r>
      <w:commentRangeEnd w:id="27"/>
      <w:commentRangeEnd w:id="29"/>
      <w:r w:rsidR="000E24BA">
        <w:rPr>
          <w:rStyle w:val="Verwijzingopmerking"/>
        </w:rPr>
        <w:commentReference w:id="27"/>
      </w:r>
      <w:commentRangeEnd w:id="28"/>
      <w:r w:rsidR="00203053">
        <w:rPr>
          <w:rStyle w:val="Verwijzingopmerking"/>
        </w:rPr>
        <w:commentReference w:id="28"/>
      </w:r>
      <w:r w:rsidR="000E24BA">
        <w:rPr>
          <w:rStyle w:val="Verwijzingopmerking"/>
        </w:rPr>
        <w:commentReference w:id="29"/>
      </w:r>
      <w:commentRangeEnd w:id="30"/>
      <w:r w:rsidR="00203053">
        <w:rPr>
          <w:rStyle w:val="Verwijzingopmerking"/>
        </w:rPr>
        <w:commentReference w:id="30"/>
      </w:r>
    </w:p>
    <w:p w14:paraId="33E93D55" w14:textId="694CE737" w:rsidR="00001367" w:rsidRDefault="00001367" w:rsidP="00001367">
      <w:pPr>
        <w:pStyle w:val="Bijschrift"/>
      </w:pPr>
      <w:r>
        <w:t xml:space="preserve">Figuur </w:t>
      </w:r>
      <w:r w:rsidR="00B87B50">
        <w:fldChar w:fldCharType="begin"/>
      </w:r>
      <w:r w:rsidR="00B87B50">
        <w:instrText xml:space="preserve"> SEQ Figuur \* ARABIC </w:instrText>
      </w:r>
      <w:r w:rsidR="00B87B50">
        <w:fldChar w:fldCharType="separate"/>
      </w:r>
      <w:r>
        <w:rPr>
          <w:noProof/>
        </w:rPr>
        <w:t>2</w:t>
      </w:r>
      <w:r w:rsidR="00B87B50">
        <w:rPr>
          <w:noProof/>
        </w:rPr>
        <w:fldChar w:fldCharType="end"/>
      </w:r>
      <w:r>
        <w:t>: Voorbeel</w:t>
      </w:r>
      <w:r w:rsidR="0063463F">
        <w:t>d container</w:t>
      </w:r>
      <w:r>
        <w:t xml:space="preserve"> in StUF bericht</w:t>
      </w:r>
      <w:r w:rsidR="0063463F">
        <w:t xml:space="preserve"> bestaande uit container-elementen (aangegeven met 1) en de aanvullendeElementen (aangegeven met 2)</w:t>
      </w:r>
    </w:p>
    <w:p w14:paraId="15433AB9" w14:textId="25B433D2" w:rsidR="00001367" w:rsidRPr="00001367" w:rsidRDefault="00001367" w:rsidP="00001367">
      <w:commentRangeStart w:id="31"/>
      <w:commentRangeStart w:id="32"/>
      <w:commentRangeStart w:id="33"/>
      <w:commentRangeStart w:id="34"/>
      <w:r>
        <w:t>De aanvullendeElementen binnen de</w:t>
      </w:r>
      <w:r w:rsidRPr="00286FFE">
        <w:t xml:space="preserve"> co</w:t>
      </w:r>
      <w:r>
        <w:t>ntainer-elementen zijn schema-valideerbaar</w:t>
      </w:r>
      <w:r w:rsidRPr="00286FFE">
        <w:t xml:space="preserve"> </w:t>
      </w:r>
      <w:r>
        <w:t>(en dus testbaar).</w:t>
      </w:r>
      <w:commentRangeEnd w:id="31"/>
      <w:r w:rsidR="000E24BA">
        <w:rPr>
          <w:rStyle w:val="Verwijzingopmerking"/>
        </w:rPr>
        <w:commentReference w:id="31"/>
      </w:r>
      <w:commentRangeEnd w:id="32"/>
      <w:commentRangeEnd w:id="33"/>
      <w:r w:rsidR="004A0BF1">
        <w:rPr>
          <w:rStyle w:val="Verwijzingopmerking"/>
        </w:rPr>
        <w:commentReference w:id="32"/>
      </w:r>
      <w:r w:rsidR="0036582D">
        <w:rPr>
          <w:rStyle w:val="Verwijzingopmerking"/>
        </w:rPr>
        <w:commentReference w:id="33"/>
      </w:r>
      <w:commentRangeEnd w:id="34"/>
      <w:r w:rsidR="004A0BF1">
        <w:rPr>
          <w:rStyle w:val="Verwijzingopmerking"/>
        </w:rPr>
        <w:commentReference w:id="34"/>
      </w:r>
      <w:ins w:id="35" w:author="Jan Brinkkemper" w:date="2016-03-30T10:17:00Z">
        <w:r w:rsidR="006915D0">
          <w:t xml:space="preserve"> Echter, </w:t>
        </w:r>
      </w:ins>
      <w:ins w:id="36" w:author="Jan Brinkkemper" w:date="2016-03-30T10:20:00Z">
        <w:r w:rsidR="006915D0">
          <w:t xml:space="preserve">een schema-validatie van de containerinhoud hoeft alleen uitgevoerd te worden door de </w:t>
        </w:r>
      </w:ins>
      <w:ins w:id="37" w:author="Jan Brinkkemper" w:date="2016-03-30T10:21:00Z">
        <w:r w:rsidR="006915D0">
          <w:t xml:space="preserve">applicatie </w:t>
        </w:r>
      </w:ins>
      <w:ins w:id="38" w:author="Jan Brinkkemper" w:date="2016-03-30T10:22:00Z">
        <w:r w:rsidR="004E589C">
          <w:t>waarvoor</w:t>
        </w:r>
      </w:ins>
      <w:ins w:id="39" w:author="Jan Brinkkemper" w:date="2016-03-30T10:21:00Z">
        <w:r w:rsidR="006915D0">
          <w:t xml:space="preserve"> de containerinhoud bedoeld is. Tussenliggende schakels in de keten kunnen het bericht met container </w:t>
        </w:r>
        <w:r w:rsidR="004E589C">
          <w:t>valideren tegen het</w:t>
        </w:r>
      </w:ins>
      <w:ins w:id="40" w:author="Jan Brinkkemper" w:date="2016-03-30T10:22:00Z">
        <w:r w:rsidR="004E589C">
          <w:t xml:space="preserve"> berichtschema van de eindproductstandaard.</w:t>
        </w:r>
      </w:ins>
      <w:ins w:id="41" w:author="Jan Brinkkemper" w:date="2016-03-30T10:18:00Z">
        <w:r w:rsidR="006915D0">
          <w:t xml:space="preserve">  </w:t>
        </w:r>
      </w:ins>
      <w:del w:id="42" w:author="Jan Brinkkemper" w:date="2016-03-29T16:21:00Z">
        <w:r w:rsidDel="004A0BF1">
          <w:delText xml:space="preserve"> </w:delText>
        </w:r>
      </w:del>
      <w:del w:id="43" w:author="Jan Brinkkemper" w:date="2016-03-30T10:11:00Z">
        <w:r w:rsidRPr="00286FFE" w:rsidDel="006915D0">
          <w:delText xml:space="preserve"> </w:delText>
        </w:r>
      </w:del>
    </w:p>
    <w:p w14:paraId="066F3A52" w14:textId="77777777" w:rsidR="003223F2" w:rsidRDefault="003223F2" w:rsidP="003C0EE9"/>
    <w:p w14:paraId="2651A36F" w14:textId="2823F8D6" w:rsidR="0063463F" w:rsidRDefault="0063463F" w:rsidP="00353748">
      <w:pPr>
        <w:pStyle w:val="Kop1"/>
      </w:pPr>
      <w:r>
        <w:t>Voorwaarden gebruik aanvullende elementen</w:t>
      </w:r>
    </w:p>
    <w:p w14:paraId="070DE28B" w14:textId="50880128" w:rsidR="0063463F" w:rsidRDefault="0063463F" w:rsidP="0063463F">
      <w:pPr>
        <w:rPr>
          <w:lang w:eastAsia="en-US"/>
        </w:rPr>
      </w:pPr>
      <w:r>
        <w:rPr>
          <w:lang w:eastAsia="en-US"/>
        </w:rPr>
        <w:t xml:space="preserve">De voorwaarden voor gebruik van aanvullende elementen zijn </w:t>
      </w:r>
      <w:r w:rsidR="00082D4B">
        <w:rPr>
          <w:lang w:eastAsia="en-US"/>
        </w:rPr>
        <w:t>opgesplitst</w:t>
      </w:r>
      <w:r>
        <w:rPr>
          <w:lang w:eastAsia="en-US"/>
        </w:rPr>
        <w:t xml:space="preserve"> in twee delen. Het eerste deel zijn de voorwaarden voor het opnemen van container-elementen in berichten van een eindproductstandaard. Het tweede deel zijn de voorwaarden die gesteld worden aan de </w:t>
      </w:r>
      <w:r w:rsidR="00BC2469">
        <w:rPr>
          <w:i/>
          <w:lang w:eastAsia="en-US"/>
        </w:rPr>
        <w:t>inhoud</w:t>
      </w:r>
      <w:r>
        <w:rPr>
          <w:lang w:eastAsia="en-US"/>
        </w:rPr>
        <w:t xml:space="preserve"> van een container.  </w:t>
      </w:r>
    </w:p>
    <w:p w14:paraId="1CA315E5" w14:textId="77777777" w:rsidR="00BC2469" w:rsidRDefault="00BC2469" w:rsidP="0063463F">
      <w:pPr>
        <w:rPr>
          <w:lang w:eastAsia="en-US"/>
        </w:rPr>
      </w:pPr>
    </w:p>
    <w:p w14:paraId="0E78141B" w14:textId="77777777" w:rsidR="00BC2469" w:rsidRDefault="00BC2469" w:rsidP="0063463F">
      <w:pPr>
        <w:rPr>
          <w:lang w:eastAsia="en-US"/>
        </w:rPr>
      </w:pPr>
    </w:p>
    <w:p w14:paraId="2FA7FF04" w14:textId="77777777" w:rsidR="00BC2469" w:rsidRDefault="00BC2469" w:rsidP="0063463F">
      <w:pPr>
        <w:rPr>
          <w:lang w:eastAsia="en-US"/>
        </w:rPr>
      </w:pPr>
    </w:p>
    <w:p w14:paraId="5AEF0090" w14:textId="77777777" w:rsidR="00BC2469" w:rsidRDefault="00BC2469" w:rsidP="0063463F">
      <w:pPr>
        <w:rPr>
          <w:lang w:eastAsia="en-US"/>
        </w:rPr>
      </w:pPr>
    </w:p>
    <w:p w14:paraId="378BC6A3" w14:textId="4B941D6D" w:rsidR="00BC2469" w:rsidRDefault="00BC2469" w:rsidP="00BC2469">
      <w:pPr>
        <w:pStyle w:val="Kop2"/>
      </w:pPr>
      <w:r>
        <w:t>Voorwaarden voor opnemen container</w:t>
      </w:r>
    </w:p>
    <w:p w14:paraId="6161BC35" w14:textId="4E2FC00F" w:rsidR="008D6523" w:rsidRDefault="008D6523" w:rsidP="00353748">
      <w:pPr>
        <w:rPr>
          <w:lang w:eastAsia="en-US"/>
        </w:rPr>
      </w:pPr>
      <w:r>
        <w:rPr>
          <w:lang w:eastAsia="en-US"/>
        </w:rPr>
        <w:t>Aanvullende elementen worden uitgewis</w:t>
      </w:r>
      <w:r w:rsidR="00ED48D2">
        <w:rPr>
          <w:lang w:eastAsia="en-US"/>
        </w:rPr>
        <w:t>seld met berichten die deel uit</w:t>
      </w:r>
      <w:r>
        <w:rPr>
          <w:lang w:eastAsia="en-US"/>
        </w:rPr>
        <w:t xml:space="preserve">maken van zgn. </w:t>
      </w:r>
      <w:commentRangeStart w:id="44"/>
      <w:commentRangeStart w:id="45"/>
      <w:r>
        <w:rPr>
          <w:lang w:eastAsia="en-US"/>
        </w:rPr>
        <w:t>eindproductstandaarden (‘koppelvlakken’)</w:t>
      </w:r>
      <w:commentRangeEnd w:id="44"/>
      <w:r w:rsidR="00D16E52">
        <w:rPr>
          <w:rStyle w:val="Verwijzingopmerking"/>
        </w:rPr>
        <w:commentReference w:id="44"/>
      </w:r>
      <w:commentRangeEnd w:id="45"/>
      <w:r w:rsidR="004E589C">
        <w:rPr>
          <w:rStyle w:val="Verwijzingopmerking"/>
        </w:rPr>
        <w:commentReference w:id="45"/>
      </w:r>
      <w:r>
        <w:rPr>
          <w:lang w:eastAsia="en-US"/>
        </w:rPr>
        <w:t xml:space="preserve">. We hanteren in dit verband de volgende </w:t>
      </w:r>
      <w:r w:rsidR="00BC2469">
        <w:rPr>
          <w:lang w:eastAsia="en-US"/>
        </w:rPr>
        <w:t>voorwaarden</w:t>
      </w:r>
      <w:r>
        <w:rPr>
          <w:lang w:eastAsia="en-US"/>
        </w:rPr>
        <w:t>:</w:t>
      </w:r>
    </w:p>
    <w:p w14:paraId="1A582FF2" w14:textId="53BBA97B" w:rsidR="003223F2" w:rsidRDefault="003223F2" w:rsidP="003223F2">
      <w:pPr>
        <w:pStyle w:val="Lijstalinea"/>
        <w:numPr>
          <w:ilvl w:val="0"/>
          <w:numId w:val="14"/>
        </w:numPr>
        <w:rPr>
          <w:lang w:eastAsia="en-US"/>
        </w:rPr>
      </w:pPr>
      <w:r>
        <w:t>Een eindproductstandaard</w:t>
      </w:r>
      <w:r w:rsidR="00CC3DFE">
        <w:t xml:space="preserve"> bevat een (verwijzing naar) een informatiemodel. Het </w:t>
      </w:r>
      <w:r>
        <w:t xml:space="preserve">informatiemodel specificeert de betekenis van de </w:t>
      </w:r>
      <w:r w:rsidR="00CC3DFE">
        <w:t>uit te wisselen gegevens.</w:t>
      </w:r>
    </w:p>
    <w:p w14:paraId="44341CAC" w14:textId="25E3AAB8" w:rsidR="00713DD5" w:rsidRDefault="00001367" w:rsidP="00713DD5">
      <w:pPr>
        <w:pStyle w:val="Lijstalinea"/>
        <w:numPr>
          <w:ilvl w:val="0"/>
          <w:numId w:val="14"/>
        </w:numPr>
        <w:rPr>
          <w:lang w:eastAsia="en-US"/>
        </w:rPr>
      </w:pPr>
      <w:commentRangeStart w:id="46"/>
      <w:commentRangeStart w:id="47"/>
      <w:commentRangeStart w:id="48"/>
      <w:commentRangeStart w:id="49"/>
      <w:r>
        <w:t>A</w:t>
      </w:r>
      <w:r w:rsidR="00713DD5">
        <w:t>anvullende</w:t>
      </w:r>
      <w:r>
        <w:t xml:space="preserve"> e</w:t>
      </w:r>
      <w:r w:rsidR="00713DD5">
        <w:t xml:space="preserve">lementen worden alleen toegepast voor gegevens die niet in </w:t>
      </w:r>
      <w:del w:id="50" w:author="Jan Brinkkemper" w:date="2016-03-30T10:35:00Z">
        <w:r w:rsidR="00ED0604" w:rsidDel="002C2ED8">
          <w:delText xml:space="preserve">een </w:delText>
        </w:r>
      </w:del>
      <w:ins w:id="51" w:author="Jan Brinkkemper" w:date="2016-03-30T10:35:00Z">
        <w:r w:rsidR="002C2ED8">
          <w:t xml:space="preserve">de </w:t>
        </w:r>
      </w:ins>
      <w:r w:rsidR="00ED0604">
        <w:t>eindproductstandaard</w:t>
      </w:r>
      <w:r w:rsidR="00713DD5">
        <w:t xml:space="preserve"> zijn </w:t>
      </w:r>
      <w:r w:rsidR="00ED0604">
        <w:t>benoemd</w:t>
      </w:r>
      <w:ins w:id="52" w:author="Jan Brinkkemper" w:date="2016-03-30T10:36:00Z">
        <w:r w:rsidR="002C2ED8">
          <w:t xml:space="preserve"> waarmee de containerinhoud wordt verstuurd</w:t>
        </w:r>
      </w:ins>
      <w:r w:rsidR="002B26F6">
        <w:t xml:space="preserve"> cq. niet in het desbetreffende informatiemodel zijn gespecificeerd</w:t>
      </w:r>
      <w:r w:rsidR="00713DD5">
        <w:t>.</w:t>
      </w:r>
      <w:commentRangeEnd w:id="46"/>
      <w:r w:rsidR="000E24BA">
        <w:rPr>
          <w:rStyle w:val="Verwijzingopmerking"/>
        </w:rPr>
        <w:commentReference w:id="46"/>
      </w:r>
      <w:commentRangeEnd w:id="47"/>
      <w:commentRangeEnd w:id="48"/>
      <w:r w:rsidR="002C2ED8">
        <w:rPr>
          <w:rStyle w:val="Verwijzingopmerking"/>
        </w:rPr>
        <w:commentReference w:id="47"/>
      </w:r>
      <w:r w:rsidR="0036582D">
        <w:rPr>
          <w:rStyle w:val="Verwijzingopmerking"/>
        </w:rPr>
        <w:commentReference w:id="48"/>
      </w:r>
      <w:commentRangeEnd w:id="49"/>
      <w:r w:rsidR="002C2ED8">
        <w:rPr>
          <w:rStyle w:val="Verwijzingopmerking"/>
        </w:rPr>
        <w:commentReference w:id="49"/>
      </w:r>
      <w:r w:rsidR="00713DD5">
        <w:t xml:space="preserve"> </w:t>
      </w:r>
    </w:p>
    <w:p w14:paraId="5A86B535" w14:textId="4CD0DF6A" w:rsidR="00001367" w:rsidRDefault="00001367" w:rsidP="00001367">
      <w:pPr>
        <w:pStyle w:val="Lijstalinea"/>
        <w:numPr>
          <w:ilvl w:val="0"/>
          <w:numId w:val="14"/>
        </w:numPr>
        <w:rPr>
          <w:lang w:eastAsia="en-US"/>
        </w:rPr>
      </w:pPr>
      <w:r>
        <w:t>In een eindproductstandaard is expliciet benoemd in welke berichten en op welke plaatsen binnen de XML structuur van deze berichten container-elementen mogen voorkomen.</w:t>
      </w:r>
    </w:p>
    <w:p w14:paraId="42607496" w14:textId="561E31E8" w:rsidR="002E380F" w:rsidRDefault="00001367" w:rsidP="002E380F">
      <w:pPr>
        <w:pStyle w:val="Lijstalinea"/>
        <w:numPr>
          <w:ilvl w:val="0"/>
          <w:numId w:val="14"/>
        </w:numPr>
        <w:rPr>
          <w:lang w:eastAsia="en-US"/>
        </w:rPr>
      </w:pPr>
      <w:r>
        <w:rPr>
          <w:lang w:eastAsia="en-US"/>
        </w:rPr>
        <w:t>I</w:t>
      </w:r>
      <w:r w:rsidR="002E380F">
        <w:rPr>
          <w:lang w:eastAsia="en-US"/>
        </w:rPr>
        <w:t>n een eindproductstandaard kunnen meerder</w:t>
      </w:r>
      <w:r>
        <w:rPr>
          <w:lang w:eastAsia="en-US"/>
        </w:rPr>
        <w:t>e containers worden toegestaan.</w:t>
      </w:r>
    </w:p>
    <w:p w14:paraId="44F9F453" w14:textId="77777777" w:rsidR="00BC2469" w:rsidRDefault="00BC2469" w:rsidP="00082D4B">
      <w:pPr>
        <w:rPr>
          <w:lang w:eastAsia="en-US"/>
        </w:rPr>
      </w:pPr>
    </w:p>
    <w:p w14:paraId="0F9C8AE4" w14:textId="51C83EFE" w:rsidR="00082D4B" w:rsidRDefault="00082D4B" w:rsidP="00082D4B">
      <w:pPr>
        <w:rPr>
          <w:lang w:eastAsia="en-US"/>
        </w:rPr>
      </w:pPr>
      <w:r>
        <w:rPr>
          <w:lang w:eastAsia="en-US"/>
        </w:rPr>
        <w:t xml:space="preserve">Uitgangspunt is dat vanuit de eindproductstandaard geen verdere eisen worden gesteld aan de </w:t>
      </w:r>
      <w:r w:rsidRPr="002633DC">
        <w:rPr>
          <w:i/>
          <w:lang w:eastAsia="en-US"/>
        </w:rPr>
        <w:t>inhoud</w:t>
      </w:r>
      <w:r>
        <w:rPr>
          <w:lang w:eastAsia="en-US"/>
        </w:rPr>
        <w:t xml:space="preserve"> van de container. Oftewel, de eindproductstandaard schrijft voor waar aanvullende elementen opgenomen mogen worden maar, niet hoe de structuur van de elementen er precies uit moet zien (de inhoud). </w:t>
      </w:r>
      <w:commentRangeStart w:id="53"/>
      <w:commentRangeStart w:id="54"/>
      <w:commentRangeStart w:id="55"/>
      <w:commentRangeStart w:id="56"/>
      <w:commentRangeStart w:id="57"/>
      <w:commentRangeStart w:id="58"/>
      <w:r>
        <w:rPr>
          <w:lang w:eastAsia="en-US"/>
        </w:rPr>
        <w:t xml:space="preserve">De beheerder/ontwerper van een eindproductstandaard mag van dit uitgangspunt afwijken en toch aanvullende eisen stellen indien </w:t>
      </w:r>
      <w:r w:rsidR="00797EC1">
        <w:rPr>
          <w:lang w:eastAsia="en-US"/>
        </w:rPr>
        <w:t>er, naar oordeel van de beheerder/ontwerper, onacceptabele interoperabiliteitsrisico’s ontstaan.</w:t>
      </w:r>
      <w:commentRangeEnd w:id="53"/>
      <w:r w:rsidR="0004769C">
        <w:rPr>
          <w:rStyle w:val="Verwijzingopmerking"/>
        </w:rPr>
        <w:commentReference w:id="53"/>
      </w:r>
      <w:commentRangeEnd w:id="54"/>
      <w:commentRangeEnd w:id="55"/>
      <w:r w:rsidR="0091365D">
        <w:rPr>
          <w:rStyle w:val="Verwijzingopmerking"/>
        </w:rPr>
        <w:commentReference w:id="54"/>
      </w:r>
      <w:r w:rsidR="005A2E1F">
        <w:rPr>
          <w:rStyle w:val="Verwijzingopmerking"/>
        </w:rPr>
        <w:commentReference w:id="55"/>
      </w:r>
      <w:commentRangeEnd w:id="56"/>
      <w:r w:rsidR="0091365D">
        <w:rPr>
          <w:rStyle w:val="Verwijzingopmerking"/>
        </w:rPr>
        <w:commentReference w:id="56"/>
      </w:r>
      <w:r w:rsidR="00797EC1">
        <w:rPr>
          <w:lang w:eastAsia="en-US"/>
        </w:rPr>
        <w:t xml:space="preserve"> </w:t>
      </w:r>
      <w:commentRangeEnd w:id="57"/>
      <w:r w:rsidR="007D51CC">
        <w:rPr>
          <w:rStyle w:val="Verwijzingopmerking"/>
        </w:rPr>
        <w:commentReference w:id="57"/>
      </w:r>
      <w:commentRangeEnd w:id="58"/>
      <w:r w:rsidR="00F04A5D">
        <w:rPr>
          <w:rStyle w:val="Verwijzingopmerking"/>
        </w:rPr>
        <w:commentReference w:id="58"/>
      </w:r>
    </w:p>
    <w:p w14:paraId="24CC3294" w14:textId="7D28F2F7" w:rsidR="00082D4B" w:rsidRDefault="00082D4B" w:rsidP="00082D4B">
      <w:pPr>
        <w:rPr>
          <w:lang w:eastAsia="en-US"/>
        </w:rPr>
      </w:pPr>
      <w:r>
        <w:rPr>
          <w:lang w:eastAsia="en-US"/>
        </w:rPr>
        <w:t xml:space="preserve">Wanneer de beheerder/ontwerper van een eindproductstandaard aanvullende eisen stelt aan de </w:t>
      </w:r>
      <w:r w:rsidR="00797EC1">
        <w:rPr>
          <w:lang w:eastAsia="en-US"/>
        </w:rPr>
        <w:t>inhoud van</w:t>
      </w:r>
      <w:r>
        <w:rPr>
          <w:lang w:eastAsia="en-US"/>
        </w:rPr>
        <w:t xml:space="preserve"> een container, dan moeten deze eisen gemotiveerd worden bij de Regiegroep gegevens en berichtstandaarden. Wanneer de Regiegroep geen bezwaren heeft tegen deze aanvullende eisen kan de (versie van) de eindproductstandaard worden vastgesteld. </w:t>
      </w:r>
    </w:p>
    <w:p w14:paraId="48BD1F06" w14:textId="77777777" w:rsidR="00082D4B" w:rsidRDefault="00082D4B" w:rsidP="00082D4B">
      <w:pPr>
        <w:ind w:left="360"/>
        <w:rPr>
          <w:lang w:eastAsia="en-US"/>
        </w:rPr>
      </w:pPr>
    </w:p>
    <w:p w14:paraId="002A1E83" w14:textId="441EF52F" w:rsidR="00BC2469" w:rsidRDefault="00BC2469" w:rsidP="00BC2469">
      <w:pPr>
        <w:pStyle w:val="Kop2"/>
      </w:pPr>
      <w:r>
        <w:t>Voorwaarden aan inhoud van container</w:t>
      </w:r>
    </w:p>
    <w:p w14:paraId="6AE128C8" w14:textId="204C66BC" w:rsidR="00BC2469" w:rsidRDefault="00BC2469" w:rsidP="00BC2469">
      <w:pPr>
        <w:rPr>
          <w:lang w:eastAsia="en-US"/>
        </w:rPr>
      </w:pPr>
      <w:commentRangeStart w:id="59"/>
      <w:commentRangeStart w:id="60"/>
      <w:commentRangeStart w:id="61"/>
      <w:commentRangeStart w:id="62"/>
      <w:r>
        <w:rPr>
          <w:lang w:eastAsia="en-US"/>
        </w:rPr>
        <w:t xml:space="preserve">Leveranciers en gemeenten mogen onderling bepalen welke gegevens </w:t>
      </w:r>
      <w:r w:rsidR="00797EC1">
        <w:rPr>
          <w:lang w:eastAsia="en-US"/>
        </w:rPr>
        <w:t>zij willen opnemen binnen</w:t>
      </w:r>
      <w:r>
        <w:rPr>
          <w:lang w:eastAsia="en-US"/>
        </w:rPr>
        <w:t xml:space="preserve"> een container. </w:t>
      </w:r>
      <w:commentRangeEnd w:id="59"/>
      <w:r w:rsidR="00D16E52">
        <w:rPr>
          <w:rStyle w:val="Verwijzingopmerking"/>
        </w:rPr>
        <w:commentReference w:id="59"/>
      </w:r>
      <w:commentRangeEnd w:id="60"/>
      <w:commentRangeEnd w:id="61"/>
      <w:r w:rsidR="00F04A5D">
        <w:rPr>
          <w:rStyle w:val="Verwijzingopmerking"/>
        </w:rPr>
        <w:commentReference w:id="60"/>
      </w:r>
      <w:r w:rsidR="007D51CC">
        <w:rPr>
          <w:rStyle w:val="Verwijzingopmerking"/>
        </w:rPr>
        <w:commentReference w:id="61"/>
      </w:r>
      <w:commentRangeEnd w:id="62"/>
      <w:r w:rsidR="007A20E7">
        <w:rPr>
          <w:rStyle w:val="Verwijzingopmerking"/>
        </w:rPr>
        <w:commentReference w:id="62"/>
      </w:r>
      <w:r w:rsidR="00481DEF">
        <w:rPr>
          <w:lang w:eastAsia="en-US"/>
        </w:rPr>
        <w:t xml:space="preserve">De containerinhoud </w:t>
      </w:r>
      <w:r>
        <w:rPr>
          <w:lang w:eastAsia="en-US"/>
        </w:rPr>
        <w:t>moet echter voldoen aan de volgende voorwaarden:</w:t>
      </w:r>
    </w:p>
    <w:p w14:paraId="5AE66C67" w14:textId="7BBA44DC" w:rsidR="00BC2469" w:rsidRDefault="00797EC1" w:rsidP="00BC2469">
      <w:pPr>
        <w:pStyle w:val="Lijstalinea"/>
        <w:numPr>
          <w:ilvl w:val="0"/>
          <w:numId w:val="9"/>
        </w:numPr>
        <w:rPr>
          <w:lang w:eastAsia="en-US"/>
        </w:rPr>
      </w:pPr>
      <w:r>
        <w:rPr>
          <w:lang w:eastAsia="en-US"/>
        </w:rPr>
        <w:t>De</w:t>
      </w:r>
      <w:r w:rsidR="00BC2469">
        <w:rPr>
          <w:lang w:eastAsia="en-US"/>
        </w:rPr>
        <w:t xml:space="preserve"> </w:t>
      </w:r>
      <w:r w:rsidR="00481DEF">
        <w:rPr>
          <w:lang w:eastAsia="en-US"/>
        </w:rPr>
        <w:t>containerinhoud</w:t>
      </w:r>
      <w:r w:rsidR="00BC2469">
        <w:rPr>
          <w:lang w:eastAsia="en-US"/>
        </w:rPr>
        <w:t xml:space="preserve"> wordt gespecificeerd d.m.v.:</w:t>
      </w:r>
    </w:p>
    <w:p w14:paraId="54D99B49" w14:textId="321A8458" w:rsidR="00BC2469" w:rsidRDefault="00BC2469" w:rsidP="00BC2469">
      <w:pPr>
        <w:pStyle w:val="Lijstalinea"/>
        <w:numPr>
          <w:ilvl w:val="1"/>
          <w:numId w:val="9"/>
        </w:numPr>
        <w:rPr>
          <w:lang w:eastAsia="en-US"/>
        </w:rPr>
      </w:pPr>
      <w:r>
        <w:rPr>
          <w:lang w:eastAsia="en-US"/>
        </w:rPr>
        <w:t xml:space="preserve">Een informatiemodel waarin alle objecten, attributen en relaties zijn gespecificeerd die in </w:t>
      </w:r>
      <w:r w:rsidR="00481DEF">
        <w:rPr>
          <w:lang w:eastAsia="en-US"/>
        </w:rPr>
        <w:t>de container</w:t>
      </w:r>
      <w:r>
        <w:rPr>
          <w:lang w:eastAsia="en-US"/>
        </w:rPr>
        <w:t xml:space="preserve"> kunnen komen;</w:t>
      </w:r>
    </w:p>
    <w:p w14:paraId="3B2720A1" w14:textId="07683F91" w:rsidR="00BC2469" w:rsidRDefault="00797EC1" w:rsidP="00BC2469">
      <w:pPr>
        <w:pStyle w:val="Lijstalinea"/>
        <w:numPr>
          <w:ilvl w:val="1"/>
          <w:numId w:val="9"/>
        </w:numPr>
        <w:rPr>
          <w:lang w:eastAsia="en-US"/>
        </w:rPr>
      </w:pPr>
      <w:r>
        <w:rPr>
          <w:lang w:eastAsia="en-US"/>
        </w:rPr>
        <w:t xml:space="preserve">Een document waarin wordt toegelicht </w:t>
      </w:r>
      <w:r w:rsidR="00BC2469">
        <w:rPr>
          <w:lang w:eastAsia="en-US"/>
        </w:rPr>
        <w:t xml:space="preserve">op welke manier de componenten </w:t>
      </w:r>
      <w:r>
        <w:rPr>
          <w:lang w:eastAsia="en-US"/>
        </w:rPr>
        <w:t>uit</w:t>
      </w:r>
      <w:r w:rsidR="00BC2469">
        <w:rPr>
          <w:lang w:eastAsia="en-US"/>
        </w:rPr>
        <w:t xml:space="preserve"> het informatiemodel zijn omgezet naar een XML structuur</w:t>
      </w:r>
      <w:r w:rsidR="00481DEF">
        <w:rPr>
          <w:lang w:eastAsia="en-US"/>
        </w:rPr>
        <w:t xml:space="preserve"> (in StUF termen het ‘verStUFfingsdocument’);</w:t>
      </w:r>
      <w:r>
        <w:rPr>
          <w:lang w:eastAsia="en-US"/>
        </w:rPr>
        <w:t xml:space="preserve"> </w:t>
      </w:r>
    </w:p>
    <w:p w14:paraId="671B838C" w14:textId="6405AC8B" w:rsidR="00BC2469" w:rsidRDefault="00BC2469" w:rsidP="00BC2469">
      <w:pPr>
        <w:pStyle w:val="Lijstalinea"/>
        <w:numPr>
          <w:ilvl w:val="1"/>
          <w:numId w:val="9"/>
        </w:numPr>
        <w:rPr>
          <w:lang w:eastAsia="en-US"/>
        </w:rPr>
      </w:pPr>
      <w:r>
        <w:rPr>
          <w:lang w:eastAsia="en-US"/>
        </w:rPr>
        <w:t xml:space="preserve">XML-schema’s die gebruikt kunnen worden om de structuur van </w:t>
      </w:r>
      <w:r w:rsidR="00481DEF">
        <w:rPr>
          <w:lang w:eastAsia="en-US"/>
        </w:rPr>
        <w:t>de containerinhoud (de aanvullende elementen)</w:t>
      </w:r>
      <w:r>
        <w:rPr>
          <w:lang w:eastAsia="en-US"/>
        </w:rPr>
        <w:t xml:space="preserve"> te valideren</w:t>
      </w:r>
      <w:r w:rsidR="00481DEF">
        <w:rPr>
          <w:lang w:eastAsia="en-US"/>
        </w:rPr>
        <w:t>;</w:t>
      </w:r>
    </w:p>
    <w:p w14:paraId="5D88A6AB" w14:textId="195F1667" w:rsidR="00481DEF" w:rsidRDefault="00481DEF" w:rsidP="00481DEF">
      <w:pPr>
        <w:pStyle w:val="Lijstalinea"/>
        <w:numPr>
          <w:ilvl w:val="0"/>
          <w:numId w:val="9"/>
        </w:numPr>
        <w:rPr>
          <w:lang w:eastAsia="en-US"/>
        </w:rPr>
      </w:pPr>
      <w:commentRangeStart w:id="63"/>
      <w:r>
        <w:rPr>
          <w:lang w:eastAsia="en-US"/>
        </w:rPr>
        <w:t>Een containerinhoud heeft een</w:t>
      </w:r>
      <w:commentRangeEnd w:id="63"/>
      <w:r w:rsidR="00500434">
        <w:rPr>
          <w:rStyle w:val="Verwijzingopmerking"/>
        </w:rPr>
        <w:commentReference w:id="63"/>
      </w:r>
      <w:r>
        <w:rPr>
          <w:lang w:eastAsia="en-US"/>
        </w:rPr>
        <w:t xml:space="preserve">: </w:t>
      </w:r>
    </w:p>
    <w:p w14:paraId="5E6EC496" w14:textId="77777777" w:rsidR="00481DEF" w:rsidRDefault="00481DEF" w:rsidP="00481DEF">
      <w:pPr>
        <w:pStyle w:val="Lijstalinea"/>
        <w:numPr>
          <w:ilvl w:val="1"/>
          <w:numId w:val="9"/>
        </w:numPr>
        <w:rPr>
          <w:lang w:eastAsia="en-US"/>
        </w:rPr>
      </w:pPr>
      <w:r>
        <w:rPr>
          <w:lang w:eastAsia="en-US"/>
        </w:rPr>
        <w:t>Naam;</w:t>
      </w:r>
    </w:p>
    <w:p w14:paraId="5A789FDB" w14:textId="77777777" w:rsidR="00481DEF" w:rsidRDefault="00481DEF" w:rsidP="00481DEF">
      <w:pPr>
        <w:pStyle w:val="Lijstalinea"/>
        <w:numPr>
          <w:ilvl w:val="1"/>
          <w:numId w:val="9"/>
        </w:numPr>
        <w:rPr>
          <w:lang w:eastAsia="en-US"/>
        </w:rPr>
      </w:pPr>
      <w:r>
        <w:rPr>
          <w:lang w:eastAsia="en-US"/>
        </w:rPr>
        <w:t>Functionele beschrijving;</w:t>
      </w:r>
    </w:p>
    <w:p w14:paraId="60998DF1" w14:textId="77777777" w:rsidR="00481DEF" w:rsidRDefault="00481DEF" w:rsidP="00481DEF">
      <w:pPr>
        <w:pStyle w:val="Lijstalinea"/>
        <w:numPr>
          <w:ilvl w:val="1"/>
          <w:numId w:val="9"/>
        </w:numPr>
        <w:rPr>
          <w:lang w:eastAsia="en-US"/>
        </w:rPr>
      </w:pPr>
      <w:r>
        <w:rPr>
          <w:lang w:eastAsia="en-US"/>
        </w:rPr>
        <w:t>Versienummer;</w:t>
      </w:r>
    </w:p>
    <w:p w14:paraId="7DE73A47" w14:textId="77777777" w:rsidR="00481DEF" w:rsidRDefault="00481DEF" w:rsidP="00481DEF">
      <w:pPr>
        <w:pStyle w:val="Lijstalinea"/>
        <w:numPr>
          <w:ilvl w:val="1"/>
          <w:numId w:val="9"/>
        </w:numPr>
        <w:rPr>
          <w:lang w:eastAsia="en-US"/>
        </w:rPr>
      </w:pPr>
      <w:r>
        <w:rPr>
          <w:lang w:eastAsia="en-US"/>
        </w:rPr>
        <w:t>Naam beheerpartij met contactgegevens;</w:t>
      </w:r>
    </w:p>
    <w:p w14:paraId="2AB3ACEE" w14:textId="77777777" w:rsidR="00481DEF" w:rsidRDefault="00481DEF" w:rsidP="00481DEF">
      <w:pPr>
        <w:pStyle w:val="Lijstalinea"/>
        <w:numPr>
          <w:ilvl w:val="1"/>
          <w:numId w:val="9"/>
        </w:numPr>
        <w:rPr>
          <w:lang w:eastAsia="en-US"/>
        </w:rPr>
      </w:pPr>
      <w:r>
        <w:rPr>
          <w:lang w:eastAsia="en-US"/>
        </w:rPr>
        <w:t>Betrokken cq. gemodelleerde objecttype(n) dan wel bedrijfsobject(en);</w:t>
      </w:r>
    </w:p>
    <w:p w14:paraId="49FDF8F5" w14:textId="33310FC3" w:rsidR="00481DEF" w:rsidRDefault="00481DEF" w:rsidP="00481DEF">
      <w:pPr>
        <w:pStyle w:val="Lijstalinea"/>
        <w:numPr>
          <w:ilvl w:val="1"/>
          <w:numId w:val="9"/>
        </w:numPr>
        <w:rPr>
          <w:lang w:eastAsia="en-US"/>
        </w:rPr>
      </w:pPr>
      <w:r>
        <w:rPr>
          <w:lang w:eastAsia="en-US"/>
        </w:rPr>
        <w:t>Aanduiding in welke berichttypen van welke (eindproduct)standaarden de containerinhoud wordt gebruikt;</w:t>
      </w:r>
    </w:p>
    <w:p w14:paraId="534B2A94" w14:textId="5B447F6B" w:rsidR="00481DEF" w:rsidRDefault="00481DEF" w:rsidP="00481DEF">
      <w:pPr>
        <w:pStyle w:val="Lijstalinea"/>
        <w:numPr>
          <w:ilvl w:val="1"/>
          <w:numId w:val="9"/>
        </w:numPr>
        <w:rPr>
          <w:lang w:eastAsia="en-US"/>
        </w:rPr>
      </w:pPr>
      <w:r>
        <w:rPr>
          <w:lang w:eastAsia="en-US"/>
        </w:rPr>
        <w:t>Aanduiding welke referentiecomponenten geacht worden de containerinhoud te kunnen verwerken.</w:t>
      </w:r>
    </w:p>
    <w:p w14:paraId="08BBA4D0" w14:textId="1A308AD7" w:rsidR="00BC2469" w:rsidRDefault="00BC2469" w:rsidP="00BC2469">
      <w:pPr>
        <w:pStyle w:val="Lijstalinea"/>
        <w:numPr>
          <w:ilvl w:val="0"/>
          <w:numId w:val="9"/>
        </w:numPr>
        <w:rPr>
          <w:lang w:eastAsia="en-US"/>
        </w:rPr>
      </w:pPr>
      <w:r>
        <w:t xml:space="preserve">De </w:t>
      </w:r>
      <w:r w:rsidR="00481DEF">
        <w:t>containerinhoud</w:t>
      </w:r>
      <w:r>
        <w:t xml:space="preserve"> is een los te beheren entiteit met een eigen beheerdynamiek</w:t>
      </w:r>
      <w:r>
        <w:rPr>
          <w:lang w:eastAsia="en-US"/>
        </w:rPr>
        <w:t xml:space="preserve"> </w:t>
      </w:r>
    </w:p>
    <w:p w14:paraId="22318672" w14:textId="1A832ECF" w:rsidR="00BC2469" w:rsidRDefault="00BC2469" w:rsidP="00481DEF">
      <w:pPr>
        <w:pStyle w:val="Lijstalinea"/>
        <w:numPr>
          <w:ilvl w:val="0"/>
          <w:numId w:val="9"/>
        </w:numPr>
        <w:rPr>
          <w:lang w:eastAsia="en-US"/>
        </w:rPr>
      </w:pPr>
      <w:r>
        <w:rPr>
          <w:lang w:eastAsia="en-US"/>
        </w:rPr>
        <w:t>Het beheer van de containerinhoud is belegd bij één partij met een vast aanspreekpunt</w:t>
      </w:r>
    </w:p>
    <w:p w14:paraId="24EB0A7C" w14:textId="77777777" w:rsidR="00BC2469" w:rsidRPr="00224E08" w:rsidRDefault="00BC2469" w:rsidP="00BC2469">
      <w:pPr>
        <w:rPr>
          <w:lang w:eastAsia="en-US"/>
        </w:rPr>
      </w:pPr>
      <w:r>
        <w:rPr>
          <w:lang w:eastAsia="en-US"/>
        </w:rPr>
        <w:t>.</w:t>
      </w:r>
    </w:p>
    <w:p w14:paraId="67FE0B1D" w14:textId="77777777" w:rsidR="00BC2469" w:rsidRDefault="00BC2469" w:rsidP="00BC2469"/>
    <w:p w14:paraId="17FD5019" w14:textId="77777777" w:rsidR="00BC2469" w:rsidRDefault="00BC2469" w:rsidP="00BC2469">
      <w:r>
        <w:rPr>
          <w:noProof/>
          <w:lang w:val="en-US" w:eastAsia="en-US"/>
        </w:rPr>
        <w:drawing>
          <wp:inline distT="0" distB="0" distL="0" distR="0" wp14:anchorId="170AA5B0" wp14:editId="0E830B4F">
            <wp:extent cx="2133600" cy="1686438"/>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133600" cy="1686438"/>
                    </a:xfrm>
                    <a:prstGeom prst="rect">
                      <a:avLst/>
                    </a:prstGeom>
                  </pic:spPr>
                </pic:pic>
              </a:graphicData>
            </a:graphic>
          </wp:inline>
        </w:drawing>
      </w:r>
    </w:p>
    <w:p w14:paraId="01EFAC56" w14:textId="3FD88EBC" w:rsidR="005C3723" w:rsidRDefault="00BC2469" w:rsidP="001A1781">
      <w:pPr>
        <w:pStyle w:val="Bijschrift"/>
      </w:pPr>
      <w:r>
        <w:t xml:space="preserve">Figuur </w:t>
      </w:r>
      <w:r w:rsidR="00B87B50">
        <w:fldChar w:fldCharType="begin"/>
      </w:r>
      <w:r w:rsidR="00B87B50">
        <w:instrText xml:space="preserve"> SEQ Figuur \* ARABIC </w:instrText>
      </w:r>
      <w:r w:rsidR="00B87B50">
        <w:fldChar w:fldCharType="separate"/>
      </w:r>
      <w:r>
        <w:rPr>
          <w:noProof/>
        </w:rPr>
        <w:t>3</w:t>
      </w:r>
      <w:r w:rsidR="00B87B50">
        <w:rPr>
          <w:noProof/>
        </w:rPr>
        <w:fldChar w:fldCharType="end"/>
      </w:r>
      <w:r>
        <w:t xml:space="preserve">: </w:t>
      </w:r>
      <w:r w:rsidR="00B7748A">
        <w:t xml:space="preserve">Voorbeeld </w:t>
      </w:r>
      <w:r>
        <w:t>container</w:t>
      </w:r>
      <w:r w:rsidR="00733AA6">
        <w:t>inhoud</w:t>
      </w:r>
    </w:p>
    <w:p w14:paraId="62B311D1" w14:textId="51B8E12F" w:rsidR="00701E98" w:rsidRDefault="00B7748A" w:rsidP="00B7748A">
      <w:pPr>
        <w:pStyle w:val="Kop1"/>
      </w:pPr>
      <w:r>
        <w:t>Aanmelden containerinhoud</w:t>
      </w:r>
    </w:p>
    <w:p w14:paraId="4CE1B886" w14:textId="2AF30068" w:rsidR="00001367" w:rsidRDefault="00001367" w:rsidP="00001367">
      <w:pPr>
        <w:rPr>
          <w:lang w:eastAsia="en-US"/>
        </w:rPr>
      </w:pPr>
      <w:r>
        <w:rPr>
          <w:lang w:eastAsia="en-US"/>
        </w:rPr>
        <w:t xml:space="preserve">Om goed in te kunnen spelen op initiatieven voor gegevensuitwisseling en maximaal hergebruik van bestaande standaarden </w:t>
      </w:r>
      <w:r w:rsidR="00733AA6">
        <w:rPr>
          <w:lang w:eastAsia="en-US"/>
        </w:rPr>
        <w:t>moeten partijen de beoogde container</w:t>
      </w:r>
      <w:r>
        <w:rPr>
          <w:lang w:eastAsia="en-US"/>
        </w:rPr>
        <w:t xml:space="preserve">inhoud, voordat deze in de praktijk </w:t>
      </w:r>
      <w:r w:rsidR="00733AA6">
        <w:rPr>
          <w:lang w:eastAsia="en-US"/>
        </w:rPr>
        <w:t>gebruikt mag worden, aan</w:t>
      </w:r>
      <w:r>
        <w:rPr>
          <w:lang w:eastAsia="en-US"/>
        </w:rPr>
        <w:t>meld</w:t>
      </w:r>
      <w:r w:rsidR="00733AA6">
        <w:rPr>
          <w:lang w:eastAsia="en-US"/>
        </w:rPr>
        <w:t>en</w:t>
      </w:r>
      <w:r>
        <w:rPr>
          <w:lang w:eastAsia="en-US"/>
        </w:rPr>
        <w:t xml:space="preserve"> bij KING. Vervolgens </w:t>
      </w:r>
      <w:r w:rsidR="00733AA6">
        <w:rPr>
          <w:lang w:eastAsia="en-US"/>
        </w:rPr>
        <w:t>wordt het volgende proces</w:t>
      </w:r>
      <w:r>
        <w:rPr>
          <w:lang w:eastAsia="en-US"/>
        </w:rPr>
        <w:t xml:space="preserve"> doorlopen:</w:t>
      </w:r>
    </w:p>
    <w:p w14:paraId="0ABF7013" w14:textId="38BE8045" w:rsidR="00466D6A" w:rsidRDefault="00466D6A" w:rsidP="004E0D54"/>
    <w:p w14:paraId="36501ED1" w14:textId="50CB1015" w:rsidR="00001367" w:rsidRDefault="00C664F0" w:rsidP="00001367">
      <w:pPr>
        <w:pStyle w:val="Lijstalinea"/>
        <w:numPr>
          <w:ilvl w:val="0"/>
          <w:numId w:val="8"/>
        </w:numPr>
        <w:rPr>
          <w:lang w:eastAsia="en-US"/>
        </w:rPr>
      </w:pPr>
      <w:r>
        <w:rPr>
          <w:lang w:eastAsia="en-US"/>
        </w:rPr>
        <w:t xml:space="preserve">Toetsing </w:t>
      </w:r>
      <w:r w:rsidR="00466D6A">
        <w:rPr>
          <w:lang w:eastAsia="en-US"/>
        </w:rPr>
        <w:t xml:space="preserve">door KING </w:t>
      </w:r>
      <w:r>
        <w:rPr>
          <w:lang w:eastAsia="en-US"/>
        </w:rPr>
        <w:t xml:space="preserve">of aan de juiste indieningscriteria is voldaan (zie </w:t>
      </w:r>
      <w:r w:rsidR="00733AA6">
        <w:rPr>
          <w:lang w:eastAsia="en-US"/>
        </w:rPr>
        <w:t>par 3.2</w:t>
      </w:r>
      <w:r>
        <w:rPr>
          <w:lang w:eastAsia="en-US"/>
        </w:rPr>
        <w:t>)</w:t>
      </w:r>
      <w:r w:rsidR="00AD0D24">
        <w:rPr>
          <w:lang w:eastAsia="en-US"/>
        </w:rPr>
        <w:t>.</w:t>
      </w:r>
    </w:p>
    <w:p w14:paraId="4B96E630" w14:textId="0E0F0464" w:rsidR="007A20E7" w:rsidRDefault="007A20E7" w:rsidP="00970EBA">
      <w:pPr>
        <w:pStyle w:val="Lijstalinea"/>
        <w:numPr>
          <w:ilvl w:val="0"/>
          <w:numId w:val="8"/>
        </w:numPr>
        <w:rPr>
          <w:ins w:id="64" w:author="Jan Brinkkemper" w:date="2016-03-30T11:09:00Z"/>
          <w:lang w:eastAsia="en-US"/>
        </w:rPr>
      </w:pPr>
      <w:ins w:id="65" w:author="Jan Brinkkemper" w:date="2016-03-30T11:09:00Z">
        <w:r>
          <w:rPr>
            <w:lang w:eastAsia="en-US"/>
          </w:rPr>
          <w:t>KING publiceert containerinhoud;</w:t>
        </w:r>
      </w:ins>
    </w:p>
    <w:p w14:paraId="13D30F10" w14:textId="72A7054C" w:rsidR="004E0D54" w:rsidRDefault="00001367" w:rsidP="00970EBA">
      <w:pPr>
        <w:pStyle w:val="Lijstalinea"/>
        <w:numPr>
          <w:ilvl w:val="0"/>
          <w:numId w:val="8"/>
        </w:numPr>
        <w:rPr>
          <w:lang w:eastAsia="en-US"/>
        </w:rPr>
      </w:pPr>
      <w:commentRangeStart w:id="66"/>
      <w:commentRangeStart w:id="67"/>
      <w:r>
        <w:rPr>
          <w:lang w:eastAsia="en-US"/>
        </w:rPr>
        <w:t xml:space="preserve">KING legt informatiemodel voor aan </w:t>
      </w:r>
      <w:r w:rsidR="00AD0D24">
        <w:rPr>
          <w:lang w:eastAsia="en-US"/>
        </w:rPr>
        <w:t>E</w:t>
      </w:r>
      <w:r w:rsidR="004E0D54">
        <w:rPr>
          <w:lang w:eastAsia="en-US"/>
        </w:rPr>
        <w:t xml:space="preserve">xpertgroep </w:t>
      </w:r>
      <w:commentRangeStart w:id="68"/>
      <w:commentRangeStart w:id="69"/>
      <w:r w:rsidR="00AD0D24">
        <w:rPr>
          <w:lang w:eastAsia="en-US"/>
        </w:rPr>
        <w:t>I</w:t>
      </w:r>
      <w:r w:rsidR="004E0D54">
        <w:rPr>
          <w:lang w:eastAsia="en-US"/>
        </w:rPr>
        <w:t>nformatiemodellen</w:t>
      </w:r>
      <w:r>
        <w:rPr>
          <w:lang w:eastAsia="en-US"/>
        </w:rPr>
        <w:t>.</w:t>
      </w:r>
      <w:commentRangeEnd w:id="66"/>
      <w:r w:rsidR="00A04BB7">
        <w:rPr>
          <w:rStyle w:val="Verwijzingopmerking"/>
        </w:rPr>
        <w:commentReference w:id="66"/>
      </w:r>
      <w:commentRangeEnd w:id="67"/>
      <w:r w:rsidR="007A20E7">
        <w:rPr>
          <w:rStyle w:val="Verwijzingopmerking"/>
        </w:rPr>
        <w:commentReference w:id="67"/>
      </w:r>
      <w:r>
        <w:rPr>
          <w:lang w:eastAsia="en-US"/>
        </w:rPr>
        <w:t xml:space="preserve"> </w:t>
      </w:r>
      <w:commentRangeEnd w:id="68"/>
      <w:r w:rsidR="00EC7D27">
        <w:rPr>
          <w:rStyle w:val="Verwijzingopmerking"/>
        </w:rPr>
        <w:commentReference w:id="68"/>
      </w:r>
      <w:commentRangeEnd w:id="69"/>
      <w:r w:rsidR="007A20E7">
        <w:rPr>
          <w:rStyle w:val="Verwijzingopmerking"/>
        </w:rPr>
        <w:commentReference w:id="69"/>
      </w:r>
      <w:r>
        <w:rPr>
          <w:lang w:eastAsia="en-US"/>
        </w:rPr>
        <w:t>De expertgroep geeft advies met betrekking tot</w:t>
      </w:r>
      <w:r w:rsidR="00AD0D24">
        <w:rPr>
          <w:lang w:eastAsia="en-US"/>
        </w:rPr>
        <w:t>:</w:t>
      </w:r>
    </w:p>
    <w:p w14:paraId="22F58300" w14:textId="0537771E" w:rsidR="004E0D54" w:rsidRPr="001A6BBE" w:rsidRDefault="004E0D54" w:rsidP="00970EBA">
      <w:pPr>
        <w:pStyle w:val="Lijstalinea"/>
        <w:numPr>
          <w:ilvl w:val="1"/>
          <w:numId w:val="8"/>
        </w:numPr>
        <w:rPr>
          <w:lang w:eastAsia="en-US"/>
        </w:rPr>
      </w:pPr>
      <w:r w:rsidRPr="00CB4210">
        <w:rPr>
          <w:lang w:eastAsia="en-US"/>
        </w:rPr>
        <w:t xml:space="preserve">Juist aansluiten op en hergebruik van bestaande informatiemodellen </w:t>
      </w:r>
      <w:r w:rsidRPr="001A6BBE">
        <w:rPr>
          <w:lang w:eastAsia="en-US"/>
        </w:rPr>
        <w:t>(portfoliobeheer)</w:t>
      </w:r>
      <w:r w:rsidR="00AD0D24">
        <w:rPr>
          <w:lang w:eastAsia="en-US"/>
        </w:rPr>
        <w:t>;</w:t>
      </w:r>
    </w:p>
    <w:p w14:paraId="1B72595E" w14:textId="0C8324EE" w:rsidR="00001367" w:rsidRDefault="004E0D54" w:rsidP="00001367">
      <w:pPr>
        <w:pStyle w:val="Lijstalinea"/>
        <w:numPr>
          <w:ilvl w:val="1"/>
          <w:numId w:val="8"/>
        </w:numPr>
        <w:rPr>
          <w:lang w:eastAsia="en-US"/>
        </w:rPr>
      </w:pPr>
      <w:r w:rsidRPr="001A6BBE">
        <w:rPr>
          <w:lang w:eastAsia="en-US"/>
        </w:rPr>
        <w:t>Gemodelleerd volgen</w:t>
      </w:r>
      <w:r>
        <w:rPr>
          <w:lang w:eastAsia="en-US"/>
        </w:rPr>
        <w:t>s geldende ontwerpprincipes (</w:t>
      </w:r>
      <w:r w:rsidRPr="001A6BBE">
        <w:rPr>
          <w:lang w:eastAsia="en-US"/>
        </w:rPr>
        <w:t>metamodel)</w:t>
      </w:r>
    </w:p>
    <w:p w14:paraId="6CD3AEE6" w14:textId="77777777" w:rsidR="00001367" w:rsidRDefault="00001367" w:rsidP="00970EBA">
      <w:pPr>
        <w:pStyle w:val="Lijstalinea"/>
        <w:numPr>
          <w:ilvl w:val="0"/>
          <w:numId w:val="8"/>
        </w:numPr>
        <w:rPr>
          <w:lang w:eastAsia="en-US"/>
        </w:rPr>
      </w:pPr>
      <w:commentRangeStart w:id="70"/>
      <w:commentRangeStart w:id="71"/>
      <w:r w:rsidRPr="001A6BBE">
        <w:rPr>
          <w:lang w:eastAsia="en-US"/>
        </w:rPr>
        <w:t xml:space="preserve">Wanneer </w:t>
      </w:r>
      <w:r>
        <w:rPr>
          <w:lang w:eastAsia="en-US"/>
        </w:rPr>
        <w:t>blijkt dat de</w:t>
      </w:r>
      <w:r w:rsidRPr="001A6BBE">
        <w:rPr>
          <w:lang w:eastAsia="en-US"/>
        </w:rPr>
        <w:t xml:space="preserve"> </w:t>
      </w:r>
      <w:r>
        <w:rPr>
          <w:lang w:eastAsia="en-US"/>
        </w:rPr>
        <w:t>containerinhoud</w:t>
      </w:r>
      <w:r w:rsidRPr="001A6BBE">
        <w:rPr>
          <w:lang w:eastAsia="en-US"/>
        </w:rPr>
        <w:t xml:space="preserve"> sterk lijkt op een eerder aangemeld</w:t>
      </w:r>
      <w:r>
        <w:rPr>
          <w:lang w:eastAsia="en-US"/>
        </w:rPr>
        <w:t>e</w:t>
      </w:r>
      <w:r w:rsidRPr="001A6BBE">
        <w:rPr>
          <w:lang w:eastAsia="en-US"/>
        </w:rPr>
        <w:t xml:space="preserve"> </w:t>
      </w:r>
      <w:r>
        <w:rPr>
          <w:lang w:eastAsia="en-US"/>
        </w:rPr>
        <w:t xml:space="preserve">container inhoud, </w:t>
      </w:r>
      <w:r w:rsidRPr="001A6BBE">
        <w:rPr>
          <w:lang w:eastAsia="en-US"/>
        </w:rPr>
        <w:t xml:space="preserve">dan zal KING </w:t>
      </w:r>
      <w:r>
        <w:rPr>
          <w:lang w:eastAsia="en-US"/>
        </w:rPr>
        <w:t xml:space="preserve">op advies van de Expertgroep Informatiemodellen </w:t>
      </w:r>
      <w:r w:rsidRPr="001A6BBE">
        <w:rPr>
          <w:lang w:eastAsia="en-US"/>
        </w:rPr>
        <w:t xml:space="preserve">vragen aan de relevante partijen om gezamenlijk tot één </w:t>
      </w:r>
      <w:r>
        <w:rPr>
          <w:lang w:eastAsia="en-US"/>
        </w:rPr>
        <w:t>containerinhoud</w:t>
      </w:r>
      <w:r w:rsidRPr="001A6BBE">
        <w:rPr>
          <w:lang w:eastAsia="en-US"/>
        </w:rPr>
        <w:t xml:space="preserve"> te komen.</w:t>
      </w:r>
      <w:commentRangeEnd w:id="70"/>
      <w:r w:rsidR="00A04BB7">
        <w:rPr>
          <w:rStyle w:val="Verwijzingopmerking"/>
        </w:rPr>
        <w:commentReference w:id="70"/>
      </w:r>
      <w:commentRangeEnd w:id="71"/>
      <w:r w:rsidR="007A20E7">
        <w:rPr>
          <w:rStyle w:val="Verwijzingopmerking"/>
        </w:rPr>
        <w:commentReference w:id="71"/>
      </w:r>
    </w:p>
    <w:p w14:paraId="13F37860" w14:textId="09D04F3C" w:rsidR="00001367" w:rsidRDefault="00001367" w:rsidP="00970EBA">
      <w:pPr>
        <w:pStyle w:val="Lijstalinea"/>
        <w:numPr>
          <w:ilvl w:val="0"/>
          <w:numId w:val="8"/>
        </w:numPr>
        <w:rPr>
          <w:lang w:eastAsia="en-US"/>
        </w:rPr>
      </w:pPr>
      <w:r>
        <w:rPr>
          <w:lang w:eastAsia="en-US"/>
        </w:rPr>
        <w:t xml:space="preserve">Wanneer blijkt dat er </w:t>
      </w:r>
      <w:commentRangeStart w:id="72"/>
      <w:commentRangeStart w:id="73"/>
      <w:r>
        <w:rPr>
          <w:lang w:eastAsia="en-US"/>
        </w:rPr>
        <w:t xml:space="preserve">landelijk behoefte is om een bepaalde set aan gegevens </w:t>
      </w:r>
      <w:commentRangeEnd w:id="72"/>
      <w:r w:rsidR="00EC7D27">
        <w:rPr>
          <w:rStyle w:val="Verwijzingopmerking"/>
        </w:rPr>
        <w:commentReference w:id="72"/>
      </w:r>
      <w:commentRangeEnd w:id="73"/>
      <w:r w:rsidR="007A20E7">
        <w:rPr>
          <w:rStyle w:val="Verwijzingopmerking"/>
        </w:rPr>
        <w:commentReference w:id="73"/>
      </w:r>
      <w:r>
        <w:rPr>
          <w:lang w:eastAsia="en-US"/>
        </w:rPr>
        <w:t>uit te wisselen</w:t>
      </w:r>
      <w:r w:rsidRPr="001A6BBE">
        <w:rPr>
          <w:lang w:eastAsia="en-US"/>
        </w:rPr>
        <w:t xml:space="preserve"> dan is dit voor KING aanleiding om te onderzoeken of een standaardisatietraject gestart moet </w:t>
      </w:r>
      <w:r>
        <w:rPr>
          <w:lang w:eastAsia="en-US"/>
        </w:rPr>
        <w:t xml:space="preserve">worden. Dit kan leiden tot een nieuwe eindproductstandaard ofwel een </w:t>
      </w:r>
      <w:commentRangeStart w:id="74"/>
      <w:r>
        <w:rPr>
          <w:lang w:eastAsia="en-US"/>
        </w:rPr>
        <w:t>landelijk gestandaardiseerde containerinhoud</w:t>
      </w:r>
      <w:commentRangeEnd w:id="74"/>
      <w:r w:rsidR="00500434">
        <w:rPr>
          <w:rStyle w:val="Verwijzingopmerking"/>
        </w:rPr>
        <w:commentReference w:id="74"/>
      </w:r>
      <w:r>
        <w:rPr>
          <w:lang w:eastAsia="en-US"/>
        </w:rPr>
        <w:t xml:space="preserve">. </w:t>
      </w:r>
    </w:p>
    <w:p w14:paraId="444D0A89" w14:textId="52B94068" w:rsidR="004E0D54" w:rsidRDefault="004E0D54" w:rsidP="00970EBA">
      <w:pPr>
        <w:pStyle w:val="Lijstalinea"/>
        <w:numPr>
          <w:ilvl w:val="0"/>
          <w:numId w:val="8"/>
        </w:numPr>
        <w:rPr>
          <w:lang w:eastAsia="en-US"/>
        </w:rPr>
      </w:pPr>
      <w:r w:rsidRPr="001A6BBE">
        <w:rPr>
          <w:lang w:eastAsia="en-US"/>
        </w:rPr>
        <w:t xml:space="preserve">KING </w:t>
      </w:r>
      <w:r w:rsidR="006E663B">
        <w:rPr>
          <w:lang w:eastAsia="en-US"/>
        </w:rPr>
        <w:t>toetst</w:t>
      </w:r>
      <w:r>
        <w:rPr>
          <w:lang w:eastAsia="en-US"/>
        </w:rPr>
        <w:t xml:space="preserve"> </w:t>
      </w:r>
      <w:r w:rsidR="00733AA6">
        <w:rPr>
          <w:lang w:eastAsia="en-US"/>
        </w:rPr>
        <w:t>‘verStUFfingsdocument’</w:t>
      </w:r>
    </w:p>
    <w:p w14:paraId="7209DCD5" w14:textId="6C35CB58" w:rsidR="00001367" w:rsidRDefault="00001367" w:rsidP="00970EBA">
      <w:pPr>
        <w:pStyle w:val="Lijstalinea"/>
        <w:numPr>
          <w:ilvl w:val="0"/>
          <w:numId w:val="8"/>
        </w:numPr>
        <w:rPr>
          <w:lang w:eastAsia="en-US"/>
        </w:rPr>
      </w:pPr>
      <w:r>
        <w:rPr>
          <w:lang w:eastAsia="en-US"/>
        </w:rPr>
        <w:t xml:space="preserve">KING publiceert </w:t>
      </w:r>
      <w:del w:id="75" w:author="Jan Brinkkemper" w:date="2016-03-30T11:09:00Z">
        <w:r w:rsidDel="007A20E7">
          <w:rPr>
            <w:lang w:eastAsia="en-US"/>
          </w:rPr>
          <w:delText xml:space="preserve">container inclusief </w:delText>
        </w:r>
      </w:del>
      <w:r>
        <w:rPr>
          <w:lang w:eastAsia="en-US"/>
        </w:rPr>
        <w:t>advies Expertgroep Informatiemodellen</w:t>
      </w:r>
    </w:p>
    <w:p w14:paraId="5A99EFE7" w14:textId="2677E37C" w:rsidR="004E0D54" w:rsidRPr="001A6BBE" w:rsidRDefault="004E0D54" w:rsidP="00970EBA">
      <w:pPr>
        <w:pStyle w:val="Lijstalinea"/>
        <w:numPr>
          <w:ilvl w:val="0"/>
          <w:numId w:val="8"/>
        </w:numPr>
        <w:rPr>
          <w:lang w:eastAsia="en-US"/>
        </w:rPr>
      </w:pPr>
      <w:r w:rsidRPr="001A6BBE">
        <w:rPr>
          <w:lang w:eastAsia="en-US"/>
        </w:rPr>
        <w:t xml:space="preserve">KING </w:t>
      </w:r>
      <w:r>
        <w:rPr>
          <w:lang w:eastAsia="en-US"/>
        </w:rPr>
        <w:t xml:space="preserve">doet mededeling in </w:t>
      </w:r>
      <w:r w:rsidR="00001367">
        <w:rPr>
          <w:lang w:eastAsia="en-US"/>
        </w:rPr>
        <w:t>Regiegroep Gegevens en Berichten met advies uit Expertgroep Informatiemodellen</w:t>
      </w:r>
    </w:p>
    <w:p w14:paraId="5E954B5B" w14:textId="605ED600" w:rsidR="004E0D54" w:rsidRDefault="004E0D54" w:rsidP="00970EBA">
      <w:pPr>
        <w:pStyle w:val="Lijstalinea"/>
        <w:numPr>
          <w:ilvl w:val="0"/>
          <w:numId w:val="8"/>
        </w:numPr>
        <w:rPr>
          <w:lang w:eastAsia="en-US"/>
        </w:rPr>
      </w:pPr>
      <w:r w:rsidRPr="001A6BBE">
        <w:rPr>
          <w:lang w:eastAsia="en-US"/>
        </w:rPr>
        <w:t xml:space="preserve">KING publiceert </w:t>
      </w:r>
      <w:r>
        <w:rPr>
          <w:lang w:eastAsia="en-US"/>
        </w:rPr>
        <w:t>container</w:t>
      </w:r>
      <w:r w:rsidR="00733AA6">
        <w:rPr>
          <w:lang w:eastAsia="en-US"/>
        </w:rPr>
        <w:t>inhoud</w:t>
      </w:r>
      <w:r w:rsidR="00001367">
        <w:rPr>
          <w:lang w:eastAsia="en-US"/>
        </w:rPr>
        <w:t xml:space="preserve"> met advies uit Expertgroep Informatiemodellen eventueel geamendeerd door de Regiegroep Gegevens en Berichtstandaarden </w:t>
      </w:r>
    </w:p>
    <w:p w14:paraId="21C7C303" w14:textId="77777777" w:rsidR="00A14233" w:rsidRDefault="00A14233" w:rsidP="001A6BBE">
      <w:pPr>
        <w:rPr>
          <w:lang w:eastAsia="en-US"/>
        </w:rPr>
      </w:pPr>
    </w:p>
    <w:p w14:paraId="6586B9DB" w14:textId="1CF6AF7F" w:rsidR="006E663B" w:rsidRDefault="00001367" w:rsidP="001A6BBE">
      <w:pPr>
        <w:rPr>
          <w:lang w:eastAsia="en-US"/>
        </w:rPr>
      </w:pPr>
      <w:commentRangeStart w:id="76"/>
      <w:commentRangeStart w:id="77"/>
      <w:r>
        <w:rPr>
          <w:lang w:eastAsia="en-US"/>
        </w:rPr>
        <w:t xml:space="preserve">KING noch de Regiegroep gegevens en berichtstandaarden noch de expertgroep Informatiemodellen kan de containerinhoud afkeuren danwel goedkeuren voor gebruik in de praktijk. </w:t>
      </w:r>
      <w:commentRangeEnd w:id="76"/>
      <w:r w:rsidR="00EC7D27">
        <w:rPr>
          <w:rStyle w:val="Verwijzingopmerking"/>
        </w:rPr>
        <w:commentReference w:id="76"/>
      </w:r>
      <w:commentRangeEnd w:id="77"/>
      <w:r w:rsidR="0097577A">
        <w:rPr>
          <w:rStyle w:val="Verwijzingopmerking"/>
        </w:rPr>
        <w:commentReference w:id="77"/>
      </w:r>
    </w:p>
    <w:p w14:paraId="7C94F66C" w14:textId="77777777" w:rsidR="00A14233" w:rsidRDefault="00A14233" w:rsidP="00B7748A">
      <w:pPr>
        <w:pStyle w:val="Kop1"/>
      </w:pPr>
      <w:r>
        <w:t>Voorbeeld cases</w:t>
      </w:r>
    </w:p>
    <w:p w14:paraId="79BE94B4" w14:textId="652E9714" w:rsidR="00A14233" w:rsidRDefault="00ED48D2" w:rsidP="001A6BBE">
      <w:pPr>
        <w:rPr>
          <w:lang w:eastAsia="en-US"/>
        </w:rPr>
      </w:pPr>
      <w:r>
        <w:rPr>
          <w:lang w:eastAsia="en-US"/>
        </w:rPr>
        <w:t>Nog uit te werken.</w:t>
      </w:r>
    </w:p>
    <w:p w14:paraId="1F5BA6D1" w14:textId="77777777" w:rsidR="001A6BBE" w:rsidRDefault="001A6BBE" w:rsidP="001A6BBE">
      <w:pPr>
        <w:rPr>
          <w:lang w:eastAsia="en-US"/>
        </w:rPr>
      </w:pPr>
    </w:p>
    <w:p w14:paraId="1A1B6949" w14:textId="77777777" w:rsidR="00A562F0" w:rsidRDefault="00A562F0" w:rsidP="00A562F0">
      <w:pPr>
        <w:pStyle w:val="Kop1"/>
      </w:pPr>
      <w:r>
        <w:t>Gevraagd aan StUF Regiegroep</w:t>
      </w:r>
    </w:p>
    <w:p w14:paraId="28A2C254" w14:textId="77777777" w:rsidR="0033584E" w:rsidRDefault="00A74E4E" w:rsidP="00970EBA">
      <w:pPr>
        <w:rPr>
          <w:lang w:eastAsia="en-US"/>
        </w:rPr>
      </w:pPr>
      <w:r>
        <w:rPr>
          <w:lang w:eastAsia="en-US"/>
        </w:rPr>
        <w:t>Goedkeuring</w:t>
      </w:r>
      <w:r w:rsidR="00970EBA">
        <w:rPr>
          <w:lang w:eastAsia="en-US"/>
        </w:rPr>
        <w:t xml:space="preserve"> procedure</w:t>
      </w:r>
      <w:r>
        <w:rPr>
          <w:lang w:eastAsia="en-US"/>
        </w:rPr>
        <w:t xml:space="preserve"> en voorwaarden voor gebruik van aanvullendeElementen.</w:t>
      </w:r>
      <w:r w:rsidR="00A562F0">
        <w:rPr>
          <w:lang w:eastAsia="en-US"/>
        </w:rPr>
        <w:t xml:space="preserve"> </w:t>
      </w:r>
    </w:p>
    <w:p w14:paraId="0705DBD3" w14:textId="77777777" w:rsidR="00FF75B5" w:rsidRDefault="00FF75B5" w:rsidP="00970EBA">
      <w:pPr>
        <w:rPr>
          <w:lang w:eastAsia="en-US"/>
        </w:rPr>
      </w:pPr>
    </w:p>
    <w:p w14:paraId="06CECFD3" w14:textId="77777777" w:rsidR="00FF75B5" w:rsidRDefault="00FF75B5" w:rsidP="00970EBA">
      <w:pPr>
        <w:rPr>
          <w:lang w:eastAsia="en-US"/>
        </w:rPr>
      </w:pPr>
    </w:p>
    <w:p w14:paraId="47077E89" w14:textId="77777777" w:rsidR="003223F2" w:rsidRDefault="0072343D" w:rsidP="00970EBA">
      <w:pPr>
        <w:contextualSpacing w:val="0"/>
        <w:rPr>
          <w:lang w:eastAsia="en-US"/>
        </w:rPr>
      </w:pPr>
      <w:r>
        <w:rPr>
          <w:lang w:eastAsia="en-US"/>
        </w:rPr>
        <w:br w:type="page"/>
      </w:r>
    </w:p>
    <w:p w14:paraId="058E200B" w14:textId="77777777" w:rsidR="003223F2" w:rsidRDefault="0072343D" w:rsidP="0072343D">
      <w:pPr>
        <w:pStyle w:val="Kop1"/>
      </w:pPr>
      <w:r>
        <w:lastRenderedPageBreak/>
        <w:t>Bijlage 1: Samenvatting afspraken en discussies mbt aanvullendeElementen in Regiegroep gegevens en berichtstandaarden</w:t>
      </w:r>
    </w:p>
    <w:p w14:paraId="38700A68" w14:textId="77777777" w:rsidR="0038759A" w:rsidRDefault="0038759A" w:rsidP="0038759A">
      <w:pPr>
        <w:rPr>
          <w:lang w:eastAsia="en-US"/>
        </w:rPr>
      </w:pPr>
    </w:p>
    <w:p w14:paraId="3D4C0B67" w14:textId="77777777" w:rsidR="0038759A" w:rsidRDefault="0038759A" w:rsidP="0038759A">
      <w:r>
        <w:t xml:space="preserve">In de regiegroep van 4 december 2014 is de StUF-constructie van aanvullende elementen besproken. Op 31 december 2014 is na een schriftelijke ronde besloten om: </w:t>
      </w:r>
    </w:p>
    <w:p w14:paraId="295E3D2B" w14:textId="77777777" w:rsidR="0038759A" w:rsidRDefault="0038759A" w:rsidP="0038759A">
      <w:pPr>
        <w:pStyle w:val="Lijstalinea"/>
        <w:numPr>
          <w:ilvl w:val="0"/>
          <w:numId w:val="16"/>
        </w:numPr>
        <w:rPr>
          <w:lang w:eastAsia="en-US"/>
        </w:rPr>
      </w:pPr>
      <w:r>
        <w:t xml:space="preserve">Deze constructie op te nemen in de StUF 3.01 onderlaag. </w:t>
      </w:r>
    </w:p>
    <w:p w14:paraId="1F5D70CA" w14:textId="77777777" w:rsidR="0038759A" w:rsidRDefault="0038759A" w:rsidP="0038759A">
      <w:pPr>
        <w:pStyle w:val="Lijstalinea"/>
        <w:numPr>
          <w:ilvl w:val="0"/>
          <w:numId w:val="16"/>
        </w:numPr>
        <w:rPr>
          <w:lang w:eastAsia="en-US"/>
        </w:rPr>
      </w:pPr>
      <w:r>
        <w:t>Het gebruik van deze constructie toe te staan voor het koppelvlak Jeugdzorg op basis van de nieuwe versie van het sectormodel StUF-ZKN en voor het sectormodel StUF-WOZ.</w:t>
      </w:r>
    </w:p>
    <w:p w14:paraId="5EBCCAE0" w14:textId="77777777" w:rsidR="0038759A" w:rsidRDefault="0038759A" w:rsidP="0038759A">
      <w:pPr>
        <w:pStyle w:val="Lijstalinea"/>
        <w:numPr>
          <w:ilvl w:val="0"/>
          <w:numId w:val="16"/>
        </w:numPr>
        <w:rPr>
          <w:lang w:eastAsia="en-US"/>
        </w:rPr>
      </w:pPr>
      <w:r>
        <w:t xml:space="preserve">Andere toepassingen van deze constructie in 2015 alleen toe te staan nadat de regiegroep toestemming heeft gegeven. </w:t>
      </w:r>
    </w:p>
    <w:p w14:paraId="0BBFD6E2" w14:textId="77777777" w:rsidR="0038759A" w:rsidRPr="0038759A" w:rsidRDefault="0038759A" w:rsidP="0038759A">
      <w:pPr>
        <w:pStyle w:val="Lijstalinea"/>
        <w:numPr>
          <w:ilvl w:val="0"/>
          <w:numId w:val="16"/>
        </w:numPr>
        <w:rPr>
          <w:lang w:eastAsia="en-US"/>
        </w:rPr>
      </w:pPr>
      <w:r>
        <w:t>Over de toepassing van deze constructie na 2015 in 2015 een beslissing te nemen.</w:t>
      </w:r>
    </w:p>
    <w:p w14:paraId="59A357F8" w14:textId="77777777" w:rsidR="003223F2" w:rsidRDefault="003223F2" w:rsidP="00970EBA">
      <w:pPr>
        <w:rPr>
          <w:lang w:eastAsia="en-US"/>
        </w:rPr>
      </w:pPr>
    </w:p>
    <w:p w14:paraId="6A72A3F3" w14:textId="77777777" w:rsidR="003223F2" w:rsidRPr="0072343D" w:rsidRDefault="0038759A" w:rsidP="003223F2">
      <w:pPr>
        <w:rPr>
          <w:b/>
          <w:lang w:eastAsia="en-US"/>
        </w:rPr>
      </w:pPr>
      <w:r>
        <w:rPr>
          <w:b/>
          <w:lang w:eastAsia="en-US"/>
        </w:rPr>
        <w:t xml:space="preserve">Uit vergaderstuk </w:t>
      </w:r>
      <w:r w:rsidR="0072343D" w:rsidRPr="0072343D">
        <w:rPr>
          <w:b/>
          <w:lang w:eastAsia="en-US"/>
        </w:rPr>
        <w:t>Pt-03_aanvullendeElementen_kaders_v1.pdf</w:t>
      </w:r>
      <w:r>
        <w:rPr>
          <w:b/>
          <w:lang w:eastAsia="en-US"/>
        </w:rPr>
        <w:t xml:space="preserve"> behorende bij </w:t>
      </w:r>
      <w:r w:rsidRPr="0072343D">
        <w:rPr>
          <w:b/>
          <w:lang w:eastAsia="en-US"/>
        </w:rPr>
        <w:t>Regiegroep december 2014</w:t>
      </w:r>
      <w:r>
        <w:rPr>
          <w:b/>
          <w:lang w:eastAsia="en-US"/>
        </w:rPr>
        <w:t>:</w:t>
      </w:r>
      <w:r>
        <w:rPr>
          <w:b/>
          <w:lang w:eastAsia="en-US"/>
        </w:rPr>
        <w:br/>
      </w:r>
    </w:p>
    <w:p w14:paraId="4B089FD5" w14:textId="77777777" w:rsidR="0072343D" w:rsidRDefault="0072343D" w:rsidP="003223F2">
      <w:pPr>
        <w:rPr>
          <w:lang w:eastAsia="en-US"/>
        </w:rPr>
      </w:pPr>
      <w:r>
        <w:rPr>
          <w:lang w:eastAsia="en-US"/>
        </w:rPr>
        <w:t>Risico’s benoemd bij gebruik aanvullendeElementen:</w:t>
      </w:r>
    </w:p>
    <w:p w14:paraId="24E88034" w14:textId="77777777" w:rsidR="0072343D" w:rsidRDefault="0072343D" w:rsidP="003223F2">
      <w:pPr>
        <w:rPr>
          <w:lang w:eastAsia="en-US"/>
        </w:rPr>
      </w:pPr>
    </w:p>
    <w:p w14:paraId="068B0BDB" w14:textId="77777777" w:rsidR="00916A99" w:rsidRDefault="0072343D" w:rsidP="003223F2">
      <w:r>
        <w:rPr>
          <w:lang w:eastAsia="en-US"/>
        </w:rPr>
        <w:t>“</w:t>
      </w:r>
      <w:r w:rsidR="003223F2">
        <w:t xml:space="preserve">Als we het gebruiken van extraElementen en aanvullendeElementen toestaan, dan zijn daar de volgende risico’s bij te onderkennen: </w:t>
      </w:r>
    </w:p>
    <w:p w14:paraId="1F52968B" w14:textId="77777777" w:rsidR="0072343D" w:rsidRDefault="003223F2" w:rsidP="003223F2">
      <w:pPr>
        <w:pStyle w:val="Lijstalinea"/>
        <w:numPr>
          <w:ilvl w:val="0"/>
          <w:numId w:val="15"/>
        </w:numPr>
      </w:pPr>
      <w:r>
        <w:t xml:space="preserve">met het construct wordt het mogelijk gemaakt zeer dynamisch de specificatie van berichten te wijzigen. Hiermee wordt het lokaal definiëren van nieuwe berichten </w:t>
      </w:r>
      <w:r w:rsidR="0072343D">
        <w:t xml:space="preserve">versoepeld, wat betekent dat de interoperabiliteit tussen systemen in gevaar dreigt te komen. Voorbeeld is het Wabo-BAG koppelvlak waarin het extraElement %bouwgereed voorkomt. Concreet: </w:t>
      </w:r>
      <w:r>
        <w:t xml:space="preserve"> </w:t>
      </w:r>
    </w:p>
    <w:p w14:paraId="3E661F00" w14:textId="77777777" w:rsidR="0072343D" w:rsidRDefault="003223F2" w:rsidP="0072343D">
      <w:pPr>
        <w:pStyle w:val="Lijstalinea"/>
        <w:numPr>
          <w:ilvl w:val="1"/>
          <w:numId w:val="15"/>
        </w:numPr>
      </w:pPr>
      <w:r>
        <w:t xml:space="preserve">Een systeem krijgt berichten binnen met veel onbekende data welke dat systeem niet kan opslaan of verwerken. </w:t>
      </w:r>
    </w:p>
    <w:p w14:paraId="6EC007EE" w14:textId="77777777" w:rsidR="0072343D" w:rsidRDefault="003223F2" w:rsidP="003223F2">
      <w:pPr>
        <w:pStyle w:val="Lijstalinea"/>
        <w:numPr>
          <w:ilvl w:val="1"/>
          <w:numId w:val="15"/>
        </w:numPr>
      </w:pPr>
      <w:r>
        <w:t xml:space="preserve">Een systeem verwacht berichten te ontvangen met veel extra data, maar krijgt die niet, waardoor het de correcte actie niet of </w:t>
      </w:r>
      <w:r w:rsidR="0072343D">
        <w:t>onvoldoende kan uitvoeren.</w:t>
      </w:r>
    </w:p>
    <w:p w14:paraId="57FD39DC" w14:textId="77777777" w:rsidR="0072343D" w:rsidRDefault="003223F2" w:rsidP="003223F2">
      <w:pPr>
        <w:pStyle w:val="Lijstalinea"/>
        <w:numPr>
          <w:ilvl w:val="0"/>
          <w:numId w:val="15"/>
        </w:numPr>
      </w:pPr>
      <w:r>
        <w:t xml:space="preserve">Bij gemeenten ontstaat het beeld dat allerlei gegevens ‘even’ aan berichten kunnen worden toegevoegd zonder dat daar een beheerst proces van ontwikkeling, test en implementatie aan vooraf gaat. </w:t>
      </w:r>
    </w:p>
    <w:p w14:paraId="28A18544" w14:textId="77777777" w:rsidR="0072343D" w:rsidRDefault="003223F2" w:rsidP="003223F2">
      <w:pPr>
        <w:pStyle w:val="Lijstalinea"/>
        <w:numPr>
          <w:ilvl w:val="0"/>
          <w:numId w:val="15"/>
        </w:numPr>
      </w:pPr>
      <w:r>
        <w:t xml:space="preserve">Er ontstaat onduidelijkheid bij implementatie van een nieuwe versie over de manier waarop omgegaan moet worden met gegevens die eerst in een aanvullend element stonden en later in een “normaal” deel van het bericht komen. </w:t>
      </w:r>
    </w:p>
    <w:p w14:paraId="57823B19" w14:textId="77777777" w:rsidR="003223F2" w:rsidRDefault="003223F2" w:rsidP="003223F2">
      <w:pPr>
        <w:pStyle w:val="Lijstalinea"/>
        <w:numPr>
          <w:ilvl w:val="0"/>
          <w:numId w:val="15"/>
        </w:numPr>
      </w:pPr>
      <w:r>
        <w:t>Er ontstaan extra kosten bij het uitbrengen van een nieuwe versie van de standaard omdat de inhoud van het construct als maatwerk gezien moet worden.</w:t>
      </w:r>
    </w:p>
    <w:p w14:paraId="3A220D2B" w14:textId="77777777" w:rsidR="0072343D" w:rsidRDefault="0072343D" w:rsidP="0072343D"/>
    <w:p w14:paraId="475FF15A" w14:textId="77777777" w:rsidR="0072343D" w:rsidRPr="0072343D" w:rsidRDefault="0072343D" w:rsidP="0072343D">
      <w:pPr>
        <w:rPr>
          <w:b/>
        </w:rPr>
      </w:pPr>
      <w:commentRangeStart w:id="78"/>
      <w:r w:rsidRPr="0072343D">
        <w:rPr>
          <w:b/>
        </w:rPr>
        <w:t xml:space="preserve">Uit verslag </w:t>
      </w:r>
      <w:r w:rsidRPr="0072343D">
        <w:rPr>
          <w:b/>
          <w:lang w:eastAsia="en-US"/>
        </w:rPr>
        <w:t xml:space="preserve">Regiegroep </w:t>
      </w:r>
      <w:r w:rsidR="0038759A">
        <w:rPr>
          <w:b/>
          <w:lang w:eastAsia="en-US"/>
        </w:rPr>
        <w:t>februari 2015</w:t>
      </w:r>
      <w:r w:rsidRPr="0072343D">
        <w:rPr>
          <w:b/>
          <w:lang w:eastAsia="en-US"/>
        </w:rPr>
        <w:t>:</w:t>
      </w:r>
      <w:commentRangeEnd w:id="78"/>
      <w:r w:rsidR="006B3149">
        <w:rPr>
          <w:rStyle w:val="Verwijzingopmerking"/>
        </w:rPr>
        <w:commentReference w:id="78"/>
      </w:r>
    </w:p>
    <w:p w14:paraId="46BAF584" w14:textId="77777777" w:rsidR="003223F2" w:rsidRDefault="0072343D" w:rsidP="003223F2">
      <w:r>
        <w:t>“</w:t>
      </w:r>
      <w:r w:rsidR="003223F2">
        <w:t xml:space="preserve">Vraag aan de vergadering is welke risico’s zij zien welke door de procedure afgevangen moeten worden en welke eisen men aan de procedure stelt. Vanuit de vergadering komen de volgende reacties: </w:t>
      </w:r>
    </w:p>
    <w:p w14:paraId="0D69B168" w14:textId="77777777" w:rsidR="003223F2" w:rsidRDefault="003223F2" w:rsidP="003223F2">
      <w:pPr>
        <w:pStyle w:val="Lijstalinea"/>
        <w:numPr>
          <w:ilvl w:val="0"/>
          <w:numId w:val="12"/>
        </w:numPr>
      </w:pPr>
      <w:r>
        <w:t>Voor het in gebruik nemen van extra gegevens moet je een volledig definitie traject – vergelijkbaar met een andere versie van een sectormodel – opnemen.</w:t>
      </w:r>
      <w:r w:rsidRPr="00C53CA3">
        <w:t xml:space="preserve"> </w:t>
      </w:r>
    </w:p>
    <w:p w14:paraId="2AC79E33" w14:textId="77777777" w:rsidR="003223F2" w:rsidRDefault="003223F2" w:rsidP="003223F2">
      <w:pPr>
        <w:pStyle w:val="Lijstalinea"/>
        <w:numPr>
          <w:ilvl w:val="0"/>
          <w:numId w:val="12"/>
        </w:numPr>
      </w:pPr>
      <w:r>
        <w:t xml:space="preserve">Het toevoegen van extra gegevens via het aanvullendeElementen construct komt, ook in geval van een koppelvlak, al via de procedure van de openbare consultatie langs de regiegroep. </w:t>
      </w:r>
    </w:p>
    <w:p w14:paraId="470CE5F1" w14:textId="77777777" w:rsidR="00916A99" w:rsidRDefault="003223F2" w:rsidP="003223F2">
      <w:pPr>
        <w:pStyle w:val="Lijstalinea"/>
        <w:numPr>
          <w:ilvl w:val="0"/>
          <w:numId w:val="12"/>
        </w:numPr>
      </w:pPr>
      <w:r>
        <w:lastRenderedPageBreak/>
        <w:t xml:space="preserve">In de procedure van de openbare consultatie moet ook de Expertgroep Informatiemodellen een rol krijgen. Zij moeten kijken of er op de juiste manier en maximaal (her)gebruik is gemaakt van de gegevens die al in RSGB, RGBZ en ZTC zijn gedefinieerd. </w:t>
      </w:r>
    </w:p>
    <w:p w14:paraId="54DE191A" w14:textId="77777777" w:rsidR="00C058EB" w:rsidRDefault="003223F2" w:rsidP="00C058EB">
      <w:pPr>
        <w:pStyle w:val="Lijstalinea"/>
        <w:numPr>
          <w:ilvl w:val="0"/>
          <w:numId w:val="12"/>
        </w:numPr>
      </w:pPr>
      <w:r>
        <w:t>Let op: De verantwoordelijkheid voor het ontwikkelen van domein specifiek modellen blijft bij de ontwikkelaar.</w:t>
      </w:r>
      <w:r w:rsidR="0072343D">
        <w:t>”</w:t>
      </w:r>
    </w:p>
    <w:p w14:paraId="1D7542A4" w14:textId="2C34406E" w:rsidR="006B3149" w:rsidRDefault="006B3149">
      <w:pPr>
        <w:contextualSpacing w:val="0"/>
      </w:pPr>
    </w:p>
    <w:sectPr w:rsidR="006B3149" w:rsidSect="00233761">
      <w:headerReference w:type="default" r:id="rId13"/>
      <w:footerReference w:type="default" r:id="rId14"/>
      <w:headerReference w:type="first" r:id="rId15"/>
      <w:footerReference w:type="first" r:id="rId16"/>
      <w:type w:val="continuous"/>
      <w:pgSz w:w="11900" w:h="16840" w:code="9"/>
      <w:pgMar w:top="1418" w:right="1418" w:bottom="1077" w:left="1418" w:header="709" w:footer="709" w:gutter="0"/>
      <w:cols w:space="708"/>
      <w:titlePg/>
      <w:docGrid w:linePitch="245"/>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ruin, Roel de" w:date="2016-03-16T11:32:00Z" w:initials="RdB">
    <w:p w14:paraId="554D54EF" w14:textId="39F535D3" w:rsidR="00DE75AE" w:rsidRDefault="00DE75AE">
      <w:pPr>
        <w:pStyle w:val="Tekstopmerking"/>
      </w:pPr>
      <w:r>
        <w:rPr>
          <w:rStyle w:val="Verwijzingopmerking"/>
        </w:rPr>
        <w:annotationRef/>
      </w:r>
      <w:r>
        <w:t xml:space="preserve">Als dat zo is, zijn dan de voorwaarden gesteld in 3.2 wel </w:t>
      </w:r>
      <w:r w:rsidR="00207DA0">
        <w:t>reëel</w:t>
      </w:r>
      <w:r>
        <w:t>?</w:t>
      </w:r>
    </w:p>
  </w:comment>
  <w:comment w:id="2" w:author="Jan Brinkkemper" w:date="2016-03-29T15:39:00Z" w:initials="JB">
    <w:p w14:paraId="6B1E4E25" w14:textId="0AF48625" w:rsidR="005A0D20" w:rsidRDefault="005A0D20">
      <w:pPr>
        <w:pStyle w:val="Tekstopmerking"/>
      </w:pPr>
      <w:r>
        <w:rPr>
          <w:rStyle w:val="Verwijzingopmerking"/>
        </w:rPr>
        <w:annotationRef/>
      </w:r>
      <w:r>
        <w:t>In mijn ogen wel. Het is moeilijk om deze gegevens landelijk te standaardiseren. Echter, gezien het werkingsgebied van containerinhoud beperkt is tot een gemeente of enkele gemeenten kan het op dit niveau wel ‘gestandaardiseerd’ worden met een informatiemodel en de gestelde eisen.</w:t>
      </w:r>
    </w:p>
  </w:comment>
  <w:comment w:id="3" w:author="Brouwer, Sid" w:date="2016-03-16T15:02:00Z" w:initials="SB">
    <w:p w14:paraId="55F7FC30" w14:textId="2CC53B15" w:rsidR="0036582D" w:rsidRDefault="0036582D">
      <w:pPr>
        <w:pStyle w:val="Tekstopmerking"/>
      </w:pPr>
      <w:r>
        <w:rPr>
          <w:rStyle w:val="Verwijzingopmerking"/>
        </w:rPr>
        <w:annotationRef/>
      </w:r>
      <w:r>
        <w:t>Ik denk sowieso dat het goed is een beschrijving te maken van het waarom van aanvullende elementen. Dat vergt meer woorden dan in deze ene zin. Ik zal aan het eind van het document een voorzet doen.</w:t>
      </w:r>
    </w:p>
  </w:comment>
  <w:comment w:id="4" w:author="Jan Brinkkemper" w:date="2016-03-29T15:45:00Z" w:initials="JB">
    <w:p w14:paraId="61CADF34" w14:textId="4D729222" w:rsidR="005A0D20" w:rsidRDefault="005A0D20">
      <w:pPr>
        <w:pStyle w:val="Tekstopmerking"/>
      </w:pPr>
      <w:r>
        <w:rPr>
          <w:rStyle w:val="Verwijzingopmerking"/>
        </w:rPr>
        <w:annotationRef/>
      </w:r>
      <w:r>
        <w:t xml:space="preserve">Ik zie geen voorzet? Daarnaast heb ik het ‘waarom’ in dit document bewust zo beperkt mogelijk gehouden. De handreiking zou vooral moeten gaan over het ‘hoe’. </w:t>
      </w:r>
    </w:p>
  </w:comment>
  <w:comment w:id="6" w:author="Meijers, Lidwien" w:date="2016-03-22T13:45:00Z" w:initials="LM">
    <w:p w14:paraId="2E3754FE" w14:textId="5A5FEEB8" w:rsidR="007D51CC" w:rsidRDefault="007D51CC">
      <w:pPr>
        <w:pStyle w:val="Tekstopmerking"/>
      </w:pPr>
      <w:r>
        <w:rPr>
          <w:rStyle w:val="Verwijzingopmerking"/>
        </w:rPr>
        <w:annotationRef/>
      </w:r>
      <w:r>
        <w:t>Deze gegevens zijn toch niet snel aan veranderingen onderhevig? En zijn ook onderdeel van 1 informatiemodel.</w:t>
      </w:r>
      <w:r w:rsidR="00EC7D27">
        <w:t xml:space="preserve"> En gezien het beheermodel is het niet zo dat dit dan beter aansluit op grote veranderingen die dan even snel ingevoerd kunnen worden. </w:t>
      </w:r>
    </w:p>
  </w:comment>
  <w:comment w:id="7" w:author="Jan Brinkkemper" w:date="2016-03-29T15:55:00Z" w:initials="JB">
    <w:p w14:paraId="023F7C0A" w14:textId="6F0D07AA" w:rsidR="0049782C" w:rsidRDefault="0049782C">
      <w:pPr>
        <w:pStyle w:val="Tekstopmerking"/>
      </w:pPr>
      <w:r>
        <w:rPr>
          <w:rStyle w:val="Verwijzingopmerking"/>
        </w:rPr>
        <w:annotationRef/>
      </w:r>
      <w:r>
        <w:t>Eens. Het zijn voorbeelden waar aanvullendeElementen toegepast kunnen worden en niet (wat wel gesuggereerd wordt) situaties met veel veranderingen of grote diversiteit. Tekst is aangepast.</w:t>
      </w:r>
    </w:p>
  </w:comment>
  <w:comment w:id="10" w:author="Meijers, Lidwien" w:date="2016-03-22T13:34:00Z" w:initials="LM">
    <w:p w14:paraId="3CB57162" w14:textId="42A5961E" w:rsidR="007D51CC" w:rsidRDefault="007D51CC">
      <w:pPr>
        <w:pStyle w:val="Tekstopmerking"/>
      </w:pPr>
      <w:r>
        <w:rPr>
          <w:rStyle w:val="Verwijzingopmerking"/>
        </w:rPr>
        <w:annotationRef/>
      </w:r>
      <w:r>
        <w:t>Dit is ooit bedoeld geweest om leveranciers tussen eigen applicaties eigen informatie uit te wisselen. Is dus nooit bedoeld geweest om gestandaardiseerd te zijn.</w:t>
      </w:r>
    </w:p>
  </w:comment>
  <w:comment w:id="11" w:author="Jan Brinkkemper" w:date="2016-03-29T15:59:00Z" w:initials="JB">
    <w:p w14:paraId="50E49B93" w14:textId="786EA2C8" w:rsidR="00A37074" w:rsidRDefault="00A37074">
      <w:pPr>
        <w:pStyle w:val="Tekstopmerking"/>
      </w:pPr>
      <w:r>
        <w:rPr>
          <w:rStyle w:val="Verwijzingopmerking"/>
        </w:rPr>
        <w:annotationRef/>
      </w:r>
      <w:r>
        <w:t>Dat klopt. Maar het is wel een manier om gegevens uit te wisselen die niet zijn opgenomen in informatiemodel/stuf berichten.</w:t>
      </w:r>
    </w:p>
  </w:comment>
  <w:comment w:id="12" w:author="Brouwer, Sid" w:date="2016-03-16T15:03:00Z" w:initials="SB">
    <w:p w14:paraId="2BE36797" w14:textId="5D1DA24D" w:rsidR="00C96692" w:rsidRDefault="00C96692">
      <w:pPr>
        <w:pStyle w:val="Tekstopmerking"/>
      </w:pPr>
      <w:r>
        <w:rPr>
          <w:rStyle w:val="Verwijzingopmerking"/>
        </w:rPr>
        <w:annotationRef/>
      </w:r>
      <w:r>
        <w:t>Volgens mij is het niet dynamisch.</w:t>
      </w:r>
      <w:r w:rsidR="0036582D">
        <w:t xml:space="preserve"> Zie ook het waarom van aanvullendeElementen verderop.</w:t>
      </w:r>
    </w:p>
  </w:comment>
  <w:comment w:id="13" w:author="Jan Brinkkemper" w:date="2016-03-30T11:58:00Z" w:initials="JB">
    <w:p w14:paraId="5F0AFCA3" w14:textId="4FB8E928" w:rsidR="00A37074" w:rsidRDefault="00A37074">
      <w:pPr>
        <w:pStyle w:val="Tekstopmerking"/>
      </w:pPr>
      <w:r>
        <w:rPr>
          <w:rStyle w:val="Verwijzingopmerking"/>
        </w:rPr>
        <w:annotationRef/>
      </w:r>
      <w:r>
        <w:t>Ik zie het ‘waarom’ niet? Technisch gezien is het m.i. dynamisch. Door het gebruik aan AV te verbinden aan procedures en voorwaarden wellicht niet meer inderdaad.</w:t>
      </w:r>
      <w:r w:rsidR="00B87B50">
        <w:t xml:space="preserve"> Daarom toch aangepast naar ‘flexibel’.</w:t>
      </w:r>
    </w:p>
  </w:comment>
  <w:comment w:id="17" w:author="Bruin, Roel de" w:date="2016-03-16T11:35:00Z" w:initials="RdB">
    <w:p w14:paraId="7D88021B" w14:textId="6A0AB5BF" w:rsidR="00DE75AE" w:rsidRDefault="00DE75AE">
      <w:pPr>
        <w:pStyle w:val="Tekstopmerking"/>
      </w:pPr>
      <w:r>
        <w:rPr>
          <w:rStyle w:val="Verwijzingopmerking"/>
        </w:rPr>
        <w:annotationRef/>
      </w:r>
      <w:r>
        <w:t xml:space="preserve">Toen de MOR werd verstuft vanuit het betreffende e-Formulier, lag daar </w:t>
      </w:r>
      <w:r w:rsidR="00207DA0">
        <w:t xml:space="preserve">ook </w:t>
      </w:r>
      <w:r>
        <w:t>geen informatiemodel aan ten grondslag. Dat zou nu wel moeten?</w:t>
      </w:r>
    </w:p>
  </w:comment>
  <w:comment w:id="18" w:author="Jan Brinkkemper" w:date="2016-03-29T16:04:00Z" w:initials="JB">
    <w:p w14:paraId="7F6B7FE8" w14:textId="3A318370" w:rsidR="00A37074" w:rsidRDefault="00A37074">
      <w:pPr>
        <w:pStyle w:val="Tekstopmerking"/>
      </w:pPr>
      <w:r>
        <w:rPr>
          <w:rStyle w:val="Verwijzingopmerking"/>
        </w:rPr>
        <w:annotationRef/>
      </w:r>
      <w:r>
        <w:t>Ja. Echter geen landelijk informatiemodel maar een informatiemodel dat alleen geldt voor een aantal partijen die daarover onderling afspraken hebben gemaakt.</w:t>
      </w:r>
    </w:p>
  </w:comment>
  <w:comment w:id="21" w:author="Bruin, Roel de" w:date="2016-03-16T11:38:00Z" w:initials="RdB">
    <w:p w14:paraId="079CC32F" w14:textId="72BEBFAA" w:rsidR="00DE75AE" w:rsidRDefault="00DE75AE">
      <w:pPr>
        <w:pStyle w:val="Tekstopmerking"/>
      </w:pPr>
      <w:r>
        <w:rPr>
          <w:rStyle w:val="Verwijzingopmerking"/>
        </w:rPr>
        <w:annotationRef/>
      </w:r>
      <w:r>
        <w:t xml:space="preserve">Wordt alleen de container doorgestuurd? Dat </w:t>
      </w:r>
      <w:r w:rsidR="00207DA0">
        <w:t>zou betekenen</w:t>
      </w:r>
      <w:r>
        <w:t xml:space="preserve"> dat alle metadata die in het zaakbericht zijn opgenomen ook in de container mo</w:t>
      </w:r>
      <w:r w:rsidR="00207DA0">
        <w:t>eten worden opgenomen. Of moet naast de container ook de zaakidentificatie worden meegestuurd zodat de taakspecifieke applicatie de zaakgegevens kan opvragen. Hoe ziet dat bericht er dan uit? Een container is immers nog geen bericht.</w:t>
      </w:r>
    </w:p>
  </w:comment>
  <w:comment w:id="22" w:author="Jan Brinkkemper" w:date="2016-03-29T16:08:00Z" w:initials="JB">
    <w:p w14:paraId="188C2E37" w14:textId="531EF1F0" w:rsidR="00A37074" w:rsidRDefault="00A37074">
      <w:pPr>
        <w:pStyle w:val="Tekstopmerking"/>
      </w:pPr>
      <w:r>
        <w:rPr>
          <w:rStyle w:val="Verwijzingopmerking"/>
        </w:rPr>
        <w:annotationRef/>
      </w:r>
      <w:r>
        <w:t>Dit is slechts een voorbeeld.</w:t>
      </w:r>
      <w:r w:rsidR="00203053">
        <w:t xml:space="preserve"> Ik wil hier alleen het concept duidelijk maken. Hoe de containerinhoud er precies uitziet en</w:t>
      </w:r>
      <w:r>
        <w:t xml:space="preserve"> </w:t>
      </w:r>
      <w:r w:rsidR="00203053">
        <w:t>o</w:t>
      </w:r>
      <w:r>
        <w:t xml:space="preserve">f er een identificatie in de container moet </w:t>
      </w:r>
      <w:r w:rsidR="00203053">
        <w:t>zitten is daarvoor niet relevant. Afspraken over de containerinhoud moeten gemaakt worden in een werkgroep of door partijen onderling. Zie ook verderop.</w:t>
      </w:r>
    </w:p>
  </w:comment>
  <w:comment w:id="23" w:author="Bruin, Roel de" w:date="2016-03-16T11:35:00Z" w:initials="RdB">
    <w:p w14:paraId="42B34B52" w14:textId="154A9A36" w:rsidR="00DE75AE" w:rsidRDefault="00DE75AE">
      <w:pPr>
        <w:pStyle w:val="Tekstopmerking"/>
      </w:pPr>
      <w:r>
        <w:rPr>
          <w:rStyle w:val="Verwijzingopmerking"/>
        </w:rPr>
        <w:annotationRef/>
      </w:r>
      <w:r w:rsidR="00207DA0">
        <w:t xml:space="preserve">Als </w:t>
      </w:r>
      <w:r>
        <w:t xml:space="preserve">de zaakgegevens </w:t>
      </w:r>
      <w:r w:rsidR="00207DA0">
        <w:t xml:space="preserve">worden </w:t>
      </w:r>
      <w:r>
        <w:t>op</w:t>
      </w:r>
      <w:r w:rsidR="00207DA0">
        <w:t>gevraagd</w:t>
      </w:r>
      <w:r>
        <w:t xml:space="preserve">, moeten de containers dan ook in het antwoord staan? Oftewel: moeten </w:t>
      </w:r>
      <w:r w:rsidR="00207DA0">
        <w:t>de</w:t>
      </w:r>
      <w:r>
        <w:t xml:space="preserve"> containers </w:t>
      </w:r>
      <w:r w:rsidR="00207DA0">
        <w:t xml:space="preserve">worden opgeslagen </w:t>
      </w:r>
      <w:r>
        <w:t>in het zakenmagazijn?</w:t>
      </w:r>
    </w:p>
  </w:comment>
  <w:comment w:id="24" w:author="Jan Brinkkemper" w:date="2016-03-29T16:09:00Z" w:initials="JB">
    <w:p w14:paraId="65345602" w14:textId="28284912" w:rsidR="00203053" w:rsidRDefault="00203053">
      <w:pPr>
        <w:pStyle w:val="Tekstopmerking"/>
      </w:pPr>
      <w:r>
        <w:rPr>
          <w:rStyle w:val="Verwijzingopmerking"/>
        </w:rPr>
        <w:annotationRef/>
      </w:r>
      <w:r>
        <w:t>Afspraken over containerinhoud worden gemaakt in een werkgroep of tussen partijen onderling.</w:t>
      </w:r>
    </w:p>
  </w:comment>
  <w:comment w:id="25" w:author="Brouwer, Sid" w:date="2016-03-16T14:57:00Z" w:initials="SB">
    <w:p w14:paraId="2569AE50" w14:textId="512B2FCF" w:rsidR="0036582D" w:rsidRDefault="0036582D">
      <w:pPr>
        <w:pStyle w:val="Tekstopmerking"/>
      </w:pPr>
      <w:r>
        <w:rPr>
          <w:rStyle w:val="Verwijzingopmerking"/>
        </w:rPr>
        <w:annotationRef/>
      </w:r>
      <w:r>
        <w:rPr>
          <w:rStyle w:val="Verwijzingopmerking"/>
        </w:rPr>
        <w:t>Interessante vraag (van Roel). Moet (hier) zeker beantwoord worden.</w:t>
      </w:r>
    </w:p>
  </w:comment>
  <w:comment w:id="26" w:author="Jan Brinkkemper" w:date="2016-03-29T16:09:00Z" w:initials="JB">
    <w:p w14:paraId="2C88040B" w14:textId="70E82E7E" w:rsidR="00203053" w:rsidRDefault="00203053">
      <w:pPr>
        <w:pStyle w:val="Tekstopmerking"/>
      </w:pPr>
      <w:r>
        <w:rPr>
          <w:rStyle w:val="Verwijzingopmerking"/>
        </w:rPr>
        <w:annotationRef/>
      </w:r>
      <w:r>
        <w:t>Zie eerdere opmerking.</w:t>
      </w:r>
    </w:p>
  </w:comment>
  <w:comment w:id="19" w:author="Brouwer, Sid" w:date="2016-03-16T14:55:00Z" w:initials="SB">
    <w:p w14:paraId="5C871B48" w14:textId="5247BEA5" w:rsidR="0036582D" w:rsidRDefault="0036582D">
      <w:pPr>
        <w:pStyle w:val="Tekstopmerking"/>
      </w:pPr>
      <w:r>
        <w:rPr>
          <w:rStyle w:val="Verwijzingopmerking"/>
        </w:rPr>
        <w:annotationRef/>
      </w:r>
      <w:r>
        <w:t>Volgens mij is het hier ongelukkig verwoord: het bericht van zaaksysteem naar afhandelend systeem zou ook een zakLk01 moeten zijn. Het belangrijkste is dat de container hierin (door het zaaksysteem ongeopend) kan worden opgenomen.</w:t>
      </w:r>
    </w:p>
  </w:comment>
  <w:comment w:id="20" w:author="Jan Brinkkemper" w:date="2016-03-29T16:11:00Z" w:initials="JB">
    <w:p w14:paraId="658C42E9" w14:textId="597F7795" w:rsidR="00203053" w:rsidRDefault="00203053">
      <w:pPr>
        <w:pStyle w:val="Tekstopmerking"/>
      </w:pPr>
      <w:r>
        <w:rPr>
          <w:rStyle w:val="Verwijzingopmerking"/>
        </w:rPr>
        <w:annotationRef/>
      </w:r>
      <w:r w:rsidR="002879E6">
        <w:t>juist. Dat wil ik hier duidelijk maken. Containerinhoud kan</w:t>
      </w:r>
      <w:r>
        <w:t xml:space="preserve"> (technisch gezien)</w:t>
      </w:r>
      <w:r w:rsidR="002879E6">
        <w:t xml:space="preserve"> in een willekeurig ander StUF bericht opgenomen worden</w:t>
      </w:r>
      <w:r>
        <w:t xml:space="preserve"> zo</w:t>
      </w:r>
      <w:r w:rsidR="002879E6">
        <w:t xml:space="preserve">nder dat er kennis nodig is van de inhoud. </w:t>
      </w:r>
    </w:p>
  </w:comment>
  <w:comment w:id="27" w:author="Bruin, Roel de" w:date="2016-03-14T17:27:00Z" w:initials="RdB">
    <w:p w14:paraId="24877229" w14:textId="72AC1AF0" w:rsidR="000E24BA" w:rsidRDefault="000E24BA">
      <w:pPr>
        <w:pStyle w:val="Tekstopmerking"/>
      </w:pPr>
      <w:r>
        <w:rPr>
          <w:rStyle w:val="Verwijzingopmerking"/>
        </w:rPr>
        <w:annotationRef/>
      </w:r>
      <w:r w:rsidR="0004769C">
        <w:t>Is de rootnode ‘mijnContainer’ tevens de naam van de container? Oftewel hoe wordt de container uniek bepaald? Naam van de rootnode of namespace of de combinatie van beide.</w:t>
      </w:r>
    </w:p>
  </w:comment>
  <w:comment w:id="28" w:author="Jan Brinkkemper" w:date="2016-03-29T16:13:00Z" w:initials="JB">
    <w:p w14:paraId="43DEAB38" w14:textId="5A17C0FA" w:rsidR="00203053" w:rsidRDefault="00203053">
      <w:pPr>
        <w:pStyle w:val="Tekstopmerking"/>
      </w:pPr>
      <w:r>
        <w:rPr>
          <w:rStyle w:val="Verwijzingopmerking"/>
        </w:rPr>
        <w:annotationRef/>
      </w:r>
      <w:r>
        <w:t>Dat zou kunnen. Moet een container uniek identificeerbaar zijn? Dat is wellicht een extra eis? Naam i.c.m. namespace lijkt mij dan een goed vo</w:t>
      </w:r>
      <w:r w:rsidR="002879E6">
        <w:t>orstel.</w:t>
      </w:r>
    </w:p>
  </w:comment>
  <w:comment w:id="29" w:author="Bruin, Roel de" w:date="2016-03-14T17:17:00Z" w:initials="RdB">
    <w:p w14:paraId="23460F90" w14:textId="2BC74BD4" w:rsidR="000E24BA" w:rsidRDefault="000E24BA">
      <w:pPr>
        <w:pStyle w:val="Tekstopmerking"/>
      </w:pPr>
      <w:r>
        <w:rPr>
          <w:rStyle w:val="Verwijzingopmerking"/>
        </w:rPr>
        <w:annotationRef/>
      </w:r>
      <w:r>
        <w:t>Als we deze container los gaan doorsturen naar de backoffice, dan kan de betreffende taakspecifieke applicatie daar niets mee.</w:t>
      </w:r>
    </w:p>
  </w:comment>
  <w:comment w:id="30" w:author="Jan Brinkkemper" w:date="2016-03-29T16:15:00Z" w:initials="JB">
    <w:p w14:paraId="145C47A1" w14:textId="43592228" w:rsidR="00203053" w:rsidRDefault="00203053">
      <w:pPr>
        <w:pStyle w:val="Tekstopmerking"/>
      </w:pPr>
      <w:r>
        <w:rPr>
          <w:rStyle w:val="Verwijzingopmerking"/>
        </w:rPr>
        <w:annotationRef/>
      </w:r>
      <w:r>
        <w:t xml:space="preserve">Dat klopt. Partijen (zenders en ontvangers van de containerinhoud) moeten eerst onderling afspraken maken over de inhoud van een container voordat deze </w:t>
      </w:r>
      <w:r w:rsidR="002879E6">
        <w:t>gebruikt kan worden</w:t>
      </w:r>
      <w:r>
        <w:t xml:space="preserve">. </w:t>
      </w:r>
    </w:p>
  </w:comment>
  <w:comment w:id="31" w:author="Bruin, Roel de" w:date="2016-03-16T11:39:00Z" w:initials="RdB">
    <w:p w14:paraId="17B4D2C5" w14:textId="68205BAC" w:rsidR="000E24BA" w:rsidRDefault="000E24BA">
      <w:pPr>
        <w:pStyle w:val="Tekstopmerking"/>
      </w:pPr>
      <w:r>
        <w:rPr>
          <w:rStyle w:val="Verwijzingopmerking"/>
        </w:rPr>
        <w:annotationRef/>
      </w:r>
      <w:r>
        <w:t xml:space="preserve">Wie voert die validatie uit? Als het zaaksysteem dat moet doen, dan moet het zaaksysteem over die schema’s beschikken en weten welk schema bij welke container hoort. Een schemalocatie doorgeven is niet gewenst want dan kan iedere consumer een ander schema </w:t>
      </w:r>
      <w:r w:rsidR="00207DA0">
        <w:t>meesturen</w:t>
      </w:r>
      <w:r>
        <w:t>.</w:t>
      </w:r>
    </w:p>
  </w:comment>
  <w:comment w:id="32" w:author="Jan Brinkkemper" w:date="2016-03-29T16:18:00Z" w:initials="JB">
    <w:p w14:paraId="3BE527D9" w14:textId="2FF00C67" w:rsidR="004A0BF1" w:rsidRDefault="004A0BF1">
      <w:pPr>
        <w:pStyle w:val="Tekstopmerking"/>
      </w:pPr>
      <w:r>
        <w:rPr>
          <w:rStyle w:val="Verwijzingopmerking"/>
        </w:rPr>
        <w:annotationRef/>
      </w:r>
      <w:r>
        <w:t>Ook dit hangt helemaal af van afspraken di</w:t>
      </w:r>
      <w:r w:rsidR="002879E6">
        <w:t xml:space="preserve">e door partijen gemaakt worden en is m.i. niet relevant in dit voorbeeld. </w:t>
      </w:r>
    </w:p>
  </w:comment>
  <w:comment w:id="33" w:author="Brouwer, Sid" w:date="2016-03-16T14:59:00Z" w:initials="SB">
    <w:p w14:paraId="00D60599" w14:textId="26C0EE31" w:rsidR="0036582D" w:rsidRDefault="0036582D">
      <w:pPr>
        <w:pStyle w:val="Tekstopmerking"/>
      </w:pPr>
      <w:r>
        <w:rPr>
          <w:rStyle w:val="Verwijzingopmerking"/>
        </w:rPr>
        <w:annotationRef/>
      </w:r>
      <w:r>
        <w:t>Hier zal dus inderdaad duidelijk moeten worden dat schakels in de keten die de inhoud niet hoeven te kennen, deze ook niet hoeven te kunnen valideren.</w:t>
      </w:r>
    </w:p>
  </w:comment>
  <w:comment w:id="34" w:author="Jan Brinkkemper" w:date="2016-03-29T16:20:00Z" w:initials="JB">
    <w:p w14:paraId="38A72E10" w14:textId="5932F599" w:rsidR="004A0BF1" w:rsidRDefault="004A0BF1">
      <w:pPr>
        <w:pStyle w:val="Tekstopmerking"/>
      </w:pPr>
      <w:r>
        <w:rPr>
          <w:rStyle w:val="Verwijzingopmerking"/>
        </w:rPr>
        <w:annotationRef/>
      </w:r>
      <w:r w:rsidR="002879E6">
        <w:t>Ja. Ik heb nog een extra zin toegevoegd om dit expliciet te maken.</w:t>
      </w:r>
    </w:p>
  </w:comment>
  <w:comment w:id="44" w:author="Brouwer, Sid" w:date="2016-03-16T15:05:00Z" w:initials="SB">
    <w:p w14:paraId="21A2C470" w14:textId="3818405B" w:rsidR="00D16E52" w:rsidRDefault="00D16E52">
      <w:pPr>
        <w:pStyle w:val="Tekstopmerking"/>
      </w:pPr>
      <w:r>
        <w:rPr>
          <w:rStyle w:val="Verwijzingopmerking"/>
        </w:rPr>
        <w:annotationRef/>
      </w:r>
      <w:r>
        <w:t>Ik denk dat je ze juist ook toe zou kunnen passen op koppelvlakken die zijn gedefinieerd bovenop andere koppelvlakken. Zie ook weer toelichting op het waarom.</w:t>
      </w:r>
    </w:p>
  </w:comment>
  <w:comment w:id="45" w:author="Jan Brinkkemper" w:date="2016-03-30T10:29:00Z" w:initials="JB">
    <w:p w14:paraId="4B6E0C18" w14:textId="64B6553E" w:rsidR="004E589C" w:rsidRDefault="004E589C">
      <w:pPr>
        <w:pStyle w:val="Tekstopmerking"/>
      </w:pPr>
      <w:r>
        <w:rPr>
          <w:rStyle w:val="Verwijzingopmerking"/>
        </w:rPr>
        <w:annotationRef/>
      </w:r>
      <w:r>
        <w:t>Wat bedoel je precies met een koppelvlak bovenop een koppelvlak? Is dat anders dan als het nu beschreven is? Feitelijk zeggen deze voorwaarden dat je alleen een (lokaal) koppelvlakje mag maken bovenop een eindproductstandaard.</w:t>
      </w:r>
    </w:p>
  </w:comment>
  <w:comment w:id="46" w:author="Bruin, Roel de" w:date="2016-03-16T11:47:00Z" w:initials="RdB">
    <w:p w14:paraId="72B63B63" w14:textId="5F17B45E" w:rsidR="000E24BA" w:rsidRDefault="000E24BA">
      <w:pPr>
        <w:pStyle w:val="Tekstopmerking"/>
      </w:pPr>
      <w:r>
        <w:rPr>
          <w:rStyle w:val="Verwijzingopmerking"/>
        </w:rPr>
        <w:annotationRef/>
      </w:r>
      <w:r>
        <w:t>Wordt een willekeurige eindproductstandaard bedoeld of degene wa</w:t>
      </w:r>
      <w:r w:rsidR="005A2E1F">
        <w:t>arin de container is opgenomen. Scherper formuleren.</w:t>
      </w:r>
    </w:p>
  </w:comment>
  <w:comment w:id="47" w:author="Jan Brinkkemper" w:date="2016-03-30T10:37:00Z" w:initials="JB">
    <w:p w14:paraId="4BAC448E" w14:textId="763246F9" w:rsidR="002C2ED8" w:rsidRDefault="002C2ED8">
      <w:pPr>
        <w:pStyle w:val="Tekstopmerking"/>
      </w:pPr>
      <w:r>
        <w:rPr>
          <w:rStyle w:val="Verwijzingopmerking"/>
        </w:rPr>
        <w:annotationRef/>
      </w:r>
      <w:r>
        <w:t>Tekst aangepast.</w:t>
      </w:r>
    </w:p>
  </w:comment>
  <w:comment w:id="48" w:author="Brouwer, Sid" w:date="2016-03-16T15:01:00Z" w:initials="SB">
    <w:p w14:paraId="527E9638" w14:textId="47BDC33E" w:rsidR="0036582D" w:rsidRDefault="0036582D">
      <w:pPr>
        <w:pStyle w:val="Tekstopmerking"/>
      </w:pPr>
      <w:r>
        <w:rPr>
          <w:rStyle w:val="Verwijzingopmerking"/>
        </w:rPr>
        <w:annotationRef/>
      </w:r>
      <w:r>
        <w:t>Ik vind deze eis ook niet nodig. Naar mijn mening zou je het ook  kunnen gebruiken voor bijvoorbeeld subtypes binnen een model. Zie toelichting op waarom aanvullendeElementen.</w:t>
      </w:r>
    </w:p>
  </w:comment>
  <w:comment w:id="49" w:author="Jan Brinkkemper" w:date="2016-03-30T10:43:00Z" w:initials="JB">
    <w:p w14:paraId="0C4C2E12" w14:textId="0A033278" w:rsidR="002C2ED8" w:rsidRDefault="002C2ED8">
      <w:pPr>
        <w:pStyle w:val="Tekstopmerking"/>
      </w:pPr>
      <w:r>
        <w:rPr>
          <w:rStyle w:val="Verwijzingopmerking"/>
        </w:rPr>
        <w:annotationRef/>
      </w:r>
      <w:r>
        <w:rPr>
          <w:rStyle w:val="Verwijzingopmerking"/>
        </w:rPr>
        <w:t xml:space="preserve">In mijn ogen is het onwenselijk als gegevens reeds zijn opgenomen in een bericht deze ook in een in een container worden opgenomen. Dit werkt misbruik in de hand (?) Voorbeeld: de status van een zaak wil je graag ontvangen met een </w:t>
      </w:r>
      <w:r w:rsidR="0091365D">
        <w:rPr>
          <w:rStyle w:val="Verwijzingopmerking"/>
        </w:rPr>
        <w:t>actualiseerZaakstatus bericht en niet middels een willekeurig ander bericht met daarin een container waarin de zaakstatus is opgenomen.</w:t>
      </w:r>
      <w:r>
        <w:t xml:space="preserve"> </w:t>
      </w:r>
    </w:p>
  </w:comment>
  <w:comment w:id="53" w:author="Bruin, Roel de" w:date="2016-03-16T11:43:00Z" w:initials="RdB">
    <w:p w14:paraId="4F926378" w14:textId="35EE04D2" w:rsidR="0004769C" w:rsidRDefault="0004769C">
      <w:pPr>
        <w:pStyle w:val="Tekstopmerking"/>
      </w:pPr>
      <w:r>
        <w:rPr>
          <w:rStyle w:val="Verwijzingopmerking"/>
        </w:rPr>
        <w:annotationRef/>
      </w:r>
      <w:r>
        <w:t xml:space="preserve">Maak dit criterium meetbaar. Wanneer is een </w:t>
      </w:r>
      <w:r w:rsidR="005A2E1F">
        <w:rPr>
          <w:lang w:eastAsia="en-US"/>
        </w:rPr>
        <w:t>interoperabiliteitsrisico on</w:t>
      </w:r>
      <w:r>
        <w:rPr>
          <w:lang w:eastAsia="en-US"/>
        </w:rPr>
        <w:t>acceptabel. Het hele idee van de container is immers een interoperabiliteitsrisico.</w:t>
      </w:r>
    </w:p>
  </w:comment>
  <w:comment w:id="54" w:author="Jan Brinkkemper" w:date="2016-03-30T10:50:00Z" w:initials="JB">
    <w:p w14:paraId="05BE2EA0" w14:textId="320724B5" w:rsidR="0091365D" w:rsidRDefault="0091365D">
      <w:pPr>
        <w:pStyle w:val="Tekstopmerking"/>
      </w:pPr>
      <w:r>
        <w:rPr>
          <w:rStyle w:val="Verwijzingopmerking"/>
        </w:rPr>
        <w:annotationRef/>
      </w:r>
      <w:r>
        <w:t xml:space="preserve">Hier heb ik bewust geen criteria voor opgesteld. Dit is aan de ontwerpers van een eindproductstandaard (meestal een werkgroep). Zij hebben kennis van het domein en kunnen het beste de afweging maken tussen enerzijds </w:t>
      </w:r>
      <w:r w:rsidR="002879E6">
        <w:t xml:space="preserve">het belang van </w:t>
      </w:r>
      <w:r>
        <w:t>flexibiliteit en anderzijds voorsp</w:t>
      </w:r>
      <w:r w:rsidR="002879E6">
        <w:t xml:space="preserve">eelbaarheid/interoperabiliteit. </w:t>
      </w:r>
      <w:r w:rsidR="002879E6">
        <w:br/>
      </w:r>
    </w:p>
  </w:comment>
  <w:comment w:id="55" w:author="Bruin, Roel de" w:date="2016-03-16T11:44:00Z" w:initials="RdB">
    <w:p w14:paraId="28F8C3AC" w14:textId="0D633AA9" w:rsidR="005A2E1F" w:rsidRDefault="005A2E1F">
      <w:pPr>
        <w:pStyle w:val="Tekstopmerking"/>
      </w:pPr>
      <w:r>
        <w:rPr>
          <w:rStyle w:val="Verwijzingopmerking"/>
        </w:rPr>
        <w:annotationRef/>
      </w:r>
      <w:r>
        <w:t>Geef ook kaders aan waarbinnen die nadere eisen mogen worden gesteld.</w:t>
      </w:r>
    </w:p>
  </w:comment>
  <w:comment w:id="56" w:author="Jan Brinkkemper" w:date="2016-03-30T10:51:00Z" w:initials="JB">
    <w:p w14:paraId="0AF010DF" w14:textId="01BDBC23" w:rsidR="0091365D" w:rsidRDefault="0091365D">
      <w:pPr>
        <w:pStyle w:val="Tekstopmerking"/>
      </w:pPr>
      <w:r>
        <w:rPr>
          <w:rStyle w:val="Verwijzingopmerking"/>
        </w:rPr>
        <w:annotationRef/>
      </w:r>
      <w:r>
        <w:t>Wat mij betreft is dit helemaal open. Aan wat voor kaders denken jullie?</w:t>
      </w:r>
    </w:p>
  </w:comment>
  <w:comment w:id="57" w:author="Meijers, Lidwien" w:date="2016-03-22T13:41:00Z" w:initials="LM">
    <w:p w14:paraId="657CCB45" w14:textId="2047B913" w:rsidR="007D51CC" w:rsidRDefault="007D51CC">
      <w:pPr>
        <w:pStyle w:val="Tekstopmerking"/>
      </w:pPr>
      <w:r>
        <w:rPr>
          <w:rStyle w:val="Verwijzingopmerking"/>
        </w:rPr>
        <w:annotationRef/>
      </w:r>
      <w:r>
        <w:t>Dit is inderdaad niet scherp genoeg. Leidt weer tot discussies bij de implementatie.</w:t>
      </w:r>
    </w:p>
  </w:comment>
  <w:comment w:id="58" w:author="Jan Brinkkemper" w:date="2016-03-30T10:56:00Z" w:initials="JB">
    <w:p w14:paraId="106DD672" w14:textId="31C5905A" w:rsidR="00F04A5D" w:rsidRDefault="00F04A5D">
      <w:pPr>
        <w:pStyle w:val="Tekstopmerking"/>
      </w:pPr>
      <w:r>
        <w:rPr>
          <w:rStyle w:val="Verwijzingopmerking"/>
        </w:rPr>
        <w:annotationRef/>
      </w:r>
      <w:r>
        <w:t>Dit zou alleen kunnen leiden tot extra discussie in een werkgroep. In een eindproductstandaa</w:t>
      </w:r>
      <w:r w:rsidR="002879E6">
        <w:t>rd moet inderdaad goed beschreven worden hoe met aanvullendeElementen wordt omgegaan. Deze discussies moeten niet meer plaatsvinden</w:t>
      </w:r>
      <w:r>
        <w:t xml:space="preserve"> bij implementatie?</w:t>
      </w:r>
    </w:p>
  </w:comment>
  <w:comment w:id="59" w:author="Brouwer, Sid" w:date="2016-03-16T15:09:00Z" w:initials="SB">
    <w:p w14:paraId="1569A885" w14:textId="521330B2" w:rsidR="00D16E52" w:rsidRDefault="00D16E52">
      <w:pPr>
        <w:pStyle w:val="Tekstopmerking"/>
      </w:pPr>
      <w:r>
        <w:rPr>
          <w:rStyle w:val="Verwijzingopmerking"/>
        </w:rPr>
        <w:annotationRef/>
      </w:r>
      <w:r>
        <w:t xml:space="preserve">Volgens mij moet je dit in specifieke koppelvlakken bepalen. Als leveranciers/gemeenten </w:t>
      </w:r>
      <w:r w:rsidRPr="00D16E52">
        <w:rPr>
          <w:i/>
        </w:rPr>
        <w:t>onderling</w:t>
      </w:r>
      <w:r>
        <w:t xml:space="preserve"> afspraken maken, dan is het mij om het even hoe die eruit zien. Daar zou ik dan geen eisen meer aan stellen. Dat is geen standaard meer (net zoals extraElementen ook willekeurig kunnen worden gedefinieerd).</w:t>
      </w:r>
    </w:p>
  </w:comment>
  <w:comment w:id="60" w:author="Jan Brinkkemper" w:date="2016-03-30T11:04:00Z" w:initials="JB">
    <w:p w14:paraId="638EBD84" w14:textId="2F6C8A9F" w:rsidR="00F04A5D" w:rsidRDefault="00F04A5D">
      <w:pPr>
        <w:pStyle w:val="Tekstopmerking"/>
      </w:pPr>
      <w:r>
        <w:rPr>
          <w:rStyle w:val="Verwijzingopmerking"/>
        </w:rPr>
        <w:annotationRef/>
      </w:r>
      <w:r w:rsidR="002879E6">
        <w:t xml:space="preserve">De inhoud van een container moet ook niet gezien worden als een (landelijke) standaard. Echter, door deze eisen te stellen krijgen we wel inzicht in behoefte van gemeente/leveranciers om gegevens uit te wisselen die niet is opgenomen in eindproductstandaarden. Dit kan weer aanleiding zijn om nieuwe (landelijke) standaardisatietrajecten te starten. </w:t>
      </w:r>
    </w:p>
  </w:comment>
  <w:comment w:id="61" w:author="Meijers, Lidwien" w:date="2016-03-22T13:44:00Z" w:initials="LM">
    <w:p w14:paraId="7A93C4AC" w14:textId="001B5BC8" w:rsidR="007D51CC" w:rsidRDefault="007D51CC">
      <w:pPr>
        <w:pStyle w:val="Tekstopmerking"/>
      </w:pPr>
      <w:r>
        <w:rPr>
          <w:rStyle w:val="Verwijzingopmerking"/>
        </w:rPr>
        <w:annotationRef/>
      </w:r>
      <w:r>
        <w:t xml:space="preserve">Dit moeten we niet willen. Dit leidt weer tot maatwerk omdat er voor elke gemeente en tussen alle applicaties verschillende </w:t>
      </w:r>
      <w:r w:rsidR="00EC7D27">
        <w:t xml:space="preserve">inhoud van de </w:t>
      </w:r>
      <w:r>
        <w:t xml:space="preserve">containers </w:t>
      </w:r>
      <w:r w:rsidR="00EC7D27">
        <w:t xml:space="preserve">wordt </w:t>
      </w:r>
      <w:r>
        <w:t xml:space="preserve">gedefinieerd. Ik dacht dat KING aan het proberen was de standaard scherper te krijgen. Dit is juist het tegendeel. </w:t>
      </w:r>
    </w:p>
  </w:comment>
  <w:comment w:id="62" w:author="Jan Brinkkemper" w:date="2016-03-30T11:05:00Z" w:initials="JB">
    <w:p w14:paraId="11A954F5" w14:textId="1CE3A441" w:rsidR="007A20E7" w:rsidRDefault="007A20E7">
      <w:pPr>
        <w:pStyle w:val="Tekstopmerking"/>
      </w:pPr>
      <w:r>
        <w:rPr>
          <w:rStyle w:val="Verwijzingopmerking"/>
        </w:rPr>
        <w:annotationRef/>
      </w:r>
      <w:r w:rsidR="002879E6">
        <w:t>Dit is inderdaad een risico en daarom moet voor elke eindproductstandaard goed de afweging gemaakt worden tussen enerzijds behoefte aan flexibiliteit en anderszijds voorspelbaarheid en interoperabiliteit.</w:t>
      </w:r>
    </w:p>
  </w:comment>
  <w:comment w:id="63" w:author="Jan Brinkkemper" w:date="2016-03-09T21:41:00Z" w:initials="JB">
    <w:p w14:paraId="05B6B062" w14:textId="1D47BA7D" w:rsidR="00500434" w:rsidRDefault="00500434">
      <w:pPr>
        <w:pStyle w:val="Tekstopmerking"/>
      </w:pPr>
      <w:r>
        <w:rPr>
          <w:rStyle w:val="Verwijzingopmerking"/>
        </w:rPr>
        <w:annotationRef/>
      </w:r>
      <w:r>
        <w:t>Deze informatie ook opnemen in schema’s van containerinhoud? Voorleggen aan StUF Expertgroep</w:t>
      </w:r>
    </w:p>
  </w:comment>
  <w:comment w:id="66" w:author="Bruin, Roel de" w:date="2016-03-16T12:01:00Z" w:initials="RdB">
    <w:p w14:paraId="7D880F92" w14:textId="46060934" w:rsidR="00A04BB7" w:rsidRDefault="00A04BB7">
      <w:pPr>
        <w:pStyle w:val="Tekstopmerking"/>
      </w:pPr>
      <w:r>
        <w:rPr>
          <w:rStyle w:val="Verwijzingopmerking"/>
        </w:rPr>
        <w:annotationRef/>
      </w:r>
      <w:r>
        <w:t>Aangezien de aangemelde containerinhoud op dit moment nog geen deel uitmaakt van de standaard, lijkt me dit geen taak voor dit gremium.</w:t>
      </w:r>
    </w:p>
  </w:comment>
  <w:comment w:id="67" w:author="Jan Brinkkemper" w:date="2016-03-30T11:07:00Z" w:initials="JB">
    <w:p w14:paraId="2DA8CFB2" w14:textId="3F6102F6" w:rsidR="007A20E7" w:rsidRDefault="007A20E7">
      <w:pPr>
        <w:pStyle w:val="Tekstopmerking"/>
      </w:pPr>
      <w:r>
        <w:rPr>
          <w:rStyle w:val="Verwijzingopmerking"/>
        </w:rPr>
        <w:annotationRef/>
      </w:r>
      <w:r>
        <w:t>Deze snap ik niet. Expertgroep moet juist beoordelen of de containerinhoud geen onderdeel is van reeds bestaande standaarden (die dan hergebruikt zouden moeten worden).</w:t>
      </w:r>
    </w:p>
  </w:comment>
  <w:comment w:id="68" w:author="Meijers, Lidwien" w:date="2016-03-22T13:48:00Z" w:initials="LM">
    <w:p w14:paraId="2F620EED" w14:textId="5798C465" w:rsidR="00EC7D27" w:rsidRDefault="00EC7D27">
      <w:pPr>
        <w:pStyle w:val="Tekstopmerking"/>
      </w:pPr>
      <w:r>
        <w:rPr>
          <w:rStyle w:val="Verwijzingopmerking"/>
        </w:rPr>
        <w:annotationRef/>
      </w:r>
      <w:r>
        <w:t xml:space="preserve">En gaat alleen deze expertgroep erover? Verder heeft er niemand zicht op alleen maar KING? </w:t>
      </w:r>
    </w:p>
  </w:comment>
  <w:comment w:id="69" w:author="Jan Brinkkemper" w:date="2016-03-30T11:10:00Z" w:initials="JB">
    <w:p w14:paraId="488D63C1" w14:textId="49C341E1" w:rsidR="007A20E7" w:rsidRDefault="007A20E7">
      <w:pPr>
        <w:pStyle w:val="Tekstopmerking"/>
      </w:pPr>
      <w:r>
        <w:rPr>
          <w:rStyle w:val="Verwijzingopmerking"/>
        </w:rPr>
        <w:annotationRef/>
      </w:r>
      <w:r>
        <w:t>Nee. Alle aanmeldingen worden direct online gepubliceerd en zijn voor iedereen toegankelijk. Kwam inderdaad niet duidelijk uit de tekst naar voren en heb ik aangepast.</w:t>
      </w:r>
    </w:p>
  </w:comment>
  <w:comment w:id="70" w:author="Bruin, Roel de" w:date="2016-03-16T12:02:00Z" w:initials="RdB">
    <w:p w14:paraId="709BE408" w14:textId="286BB002" w:rsidR="00A04BB7" w:rsidRDefault="00A04BB7">
      <w:pPr>
        <w:pStyle w:val="Tekstopmerking"/>
      </w:pPr>
      <w:r>
        <w:rPr>
          <w:rStyle w:val="Verwijzingopmerking"/>
        </w:rPr>
        <w:annotationRef/>
      </w:r>
      <w:r>
        <w:t>Op zich is het idee goed, maar in de praktijk zal dit volgens mij niet gaan werken.</w:t>
      </w:r>
    </w:p>
  </w:comment>
  <w:comment w:id="71" w:author="Jan Brinkkemper" w:date="2016-03-30T11:11:00Z" w:initials="JB">
    <w:p w14:paraId="6F761C1F" w14:textId="6FEEEF34" w:rsidR="007A20E7" w:rsidRDefault="007A20E7">
      <w:pPr>
        <w:pStyle w:val="Tekstopmerking"/>
      </w:pPr>
      <w:r>
        <w:rPr>
          <w:rStyle w:val="Verwijzingopmerking"/>
        </w:rPr>
        <w:annotationRef/>
      </w:r>
      <w:r>
        <w:t>Waarom niet? Kunnen we dit op voorhand al vaststellen of moeten we dit gewoon proberen?</w:t>
      </w:r>
    </w:p>
  </w:comment>
  <w:comment w:id="72" w:author="Meijers, Lidwien" w:date="2016-03-22T13:48:00Z" w:initials="LM">
    <w:p w14:paraId="2D55FBB6" w14:textId="5FB49FC4" w:rsidR="00EC7D27" w:rsidRDefault="00EC7D27">
      <w:pPr>
        <w:pStyle w:val="Tekstopmerking"/>
      </w:pPr>
      <w:r>
        <w:rPr>
          <w:rStyle w:val="Verwijzingopmerking"/>
        </w:rPr>
        <w:annotationRef/>
      </w:r>
      <w:r>
        <w:t>Dit moet je van te voren toetsen.</w:t>
      </w:r>
    </w:p>
  </w:comment>
  <w:comment w:id="73" w:author="Jan Brinkkemper" w:date="2016-03-30T11:12:00Z" w:initials="JB">
    <w:p w14:paraId="79FEC2A9" w14:textId="5597BB9F" w:rsidR="007A20E7" w:rsidRDefault="007A20E7">
      <w:pPr>
        <w:pStyle w:val="Tekstopmerking"/>
      </w:pPr>
      <w:r>
        <w:rPr>
          <w:rStyle w:val="Verwijzingopmerking"/>
        </w:rPr>
        <w:annotationRef/>
      </w:r>
      <w:r>
        <w:t>Dit gebeurt toch tijdens het onderzoek of een landelijk standaardisatietrjact gestart moet worden?</w:t>
      </w:r>
    </w:p>
  </w:comment>
  <w:comment w:id="74" w:author="Jan Brinkkemper" w:date="2016-03-09T21:40:00Z" w:initials="JB">
    <w:p w14:paraId="5E790F9B" w14:textId="39582600" w:rsidR="00500434" w:rsidRDefault="00500434">
      <w:pPr>
        <w:pStyle w:val="Tekstopmerking"/>
      </w:pPr>
      <w:r>
        <w:rPr>
          <w:rStyle w:val="Verwijzingopmerking"/>
        </w:rPr>
        <w:annotationRef/>
      </w:r>
      <w:r>
        <w:t>Dit moet nog verder uitgewerkt worden. Vraag 1: willen we dit eigenlijk wel? Vraag 2: Zoja, hoe gaan we hier dan mee om?</w:t>
      </w:r>
    </w:p>
  </w:comment>
  <w:comment w:id="76" w:author="Meijers, Lidwien" w:date="2016-03-22T13:49:00Z" w:initials="LM">
    <w:p w14:paraId="1AB335DA" w14:textId="45B05145" w:rsidR="00EC7D27" w:rsidRDefault="00EC7D27">
      <w:pPr>
        <w:pStyle w:val="Tekstopmerking"/>
      </w:pPr>
      <w:r>
        <w:rPr>
          <w:rStyle w:val="Verwijzingopmerking"/>
        </w:rPr>
        <w:annotationRef/>
      </w:r>
      <w:r>
        <w:t>Zie opmerking hierboven. Ik heb er geen fiducie in als het alleen als informatiemodel bekeken wordt.</w:t>
      </w:r>
    </w:p>
  </w:comment>
  <w:comment w:id="77" w:author="Jan Brinkkemper" w:date="2016-03-30T11:15:00Z" w:initials="JB">
    <w:p w14:paraId="18C83795" w14:textId="162CE999" w:rsidR="0097577A" w:rsidRDefault="0097577A">
      <w:pPr>
        <w:pStyle w:val="Tekstopmerking"/>
      </w:pPr>
      <w:r>
        <w:rPr>
          <w:rStyle w:val="Verwijzingopmerking"/>
        </w:rPr>
        <w:annotationRef/>
      </w:r>
      <w:r>
        <w:t>Waar heb je precies geen fiducie in? Dat partijen hun containerinhoud aanmelden? Dat KING niet in staat is om goed te bepalen wanneer er behoefte is aan meer standaardisatie? …</w:t>
      </w:r>
    </w:p>
  </w:comment>
  <w:comment w:id="78" w:author="Meijers, Lidwien" w:date="2016-03-29T10:21:00Z" w:initials="LM">
    <w:p w14:paraId="6B988CE2" w14:textId="0379920A" w:rsidR="006B3149" w:rsidRDefault="006B3149">
      <w:pPr>
        <w:pStyle w:val="Tekstopmerking"/>
      </w:pPr>
      <w:r>
        <w:rPr>
          <w:rStyle w:val="Verwijzingopmerking"/>
        </w:rPr>
        <w:annotationRef/>
      </w:r>
      <w:r>
        <w:t>En wat was de conclusie uit de laatste Regiegroep?</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0280D" w14:textId="77777777" w:rsidR="00DC3ED0" w:rsidRDefault="00DC3ED0" w:rsidP="00A14B69">
      <w:r>
        <w:separator/>
      </w:r>
    </w:p>
  </w:endnote>
  <w:endnote w:type="continuationSeparator" w:id="0">
    <w:p w14:paraId="3178114D" w14:textId="77777777" w:rsidR="00DC3ED0" w:rsidRDefault="00DC3ED0"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6A8CB" w14:textId="29A6EF5F" w:rsidR="00EB65B0" w:rsidRDefault="00EB65B0"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B87B50">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957"/>
      <w:docPartObj>
        <w:docPartGallery w:val="Page Numbers (Bottom of Page)"/>
        <w:docPartUnique/>
      </w:docPartObj>
    </w:sdtPr>
    <w:sdtEndPr/>
    <w:sdtContent>
      <w:p w14:paraId="3F45660D" w14:textId="63E74A04" w:rsidR="00EB65B0" w:rsidRDefault="00EB65B0">
        <w:pPr>
          <w:pStyle w:val="Voettekst"/>
          <w:jc w:val="center"/>
        </w:pPr>
        <w:r>
          <w:fldChar w:fldCharType="begin"/>
        </w:r>
        <w:r>
          <w:instrText xml:space="preserve"> PAGE   \* MERGEFORMAT </w:instrText>
        </w:r>
        <w:r>
          <w:fldChar w:fldCharType="separate"/>
        </w:r>
        <w:r w:rsidR="00B87B50">
          <w:rPr>
            <w:noProof/>
          </w:rPr>
          <w:t>1</w:t>
        </w:r>
        <w:r>
          <w:rPr>
            <w:noProof/>
          </w:rPr>
          <w:fldChar w:fldCharType="end"/>
        </w:r>
      </w:p>
    </w:sdtContent>
  </w:sdt>
  <w:p w14:paraId="6468C74E" w14:textId="77777777" w:rsidR="00EB65B0" w:rsidRDefault="00EB65B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84166" w14:textId="77777777" w:rsidR="00DC3ED0" w:rsidRPr="00F6587D" w:rsidRDefault="00DC3ED0" w:rsidP="00A14B69">
      <w:pPr>
        <w:rPr>
          <w:color w:val="D10074"/>
        </w:rPr>
      </w:pPr>
      <w:r>
        <w:separator/>
      </w:r>
    </w:p>
  </w:footnote>
  <w:footnote w:type="continuationSeparator" w:id="0">
    <w:p w14:paraId="3FBA7E74" w14:textId="77777777" w:rsidR="00DC3ED0" w:rsidRDefault="00DC3ED0"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5EFC9" w14:textId="77777777" w:rsidR="00EB65B0" w:rsidRDefault="00EB65B0" w:rsidP="00090B4C">
    <w:pPr>
      <w:jc w:val="right"/>
    </w:pPr>
  </w:p>
  <w:p w14:paraId="4E9CF60B" w14:textId="77777777" w:rsidR="00EB65B0" w:rsidRDefault="00EB65B0" w:rsidP="00090B4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44634" w14:textId="77777777" w:rsidR="00EB65B0" w:rsidRDefault="00EB65B0" w:rsidP="00233761"/>
  <w:p w14:paraId="5875E685" w14:textId="77777777" w:rsidR="00EB65B0" w:rsidRDefault="00EB65B0" w:rsidP="00233761"/>
  <w:p w14:paraId="3E196DE8" w14:textId="77777777" w:rsidR="00EB65B0" w:rsidRDefault="00EB65B0" w:rsidP="00233761"/>
  <w:p w14:paraId="709A4534" w14:textId="77777777" w:rsidR="00EB65B0" w:rsidRDefault="00EB65B0" w:rsidP="00233761"/>
  <w:p w14:paraId="695DD99E" w14:textId="77777777" w:rsidR="00EB65B0" w:rsidRDefault="00EB65B0" w:rsidP="00233761"/>
  <w:p w14:paraId="50727ACF" w14:textId="77777777" w:rsidR="00EB65B0" w:rsidRDefault="00EB65B0" w:rsidP="00233761"/>
  <w:p w14:paraId="52DE2D11" w14:textId="77777777" w:rsidR="00EB65B0" w:rsidRDefault="00EB65B0" w:rsidP="00233761"/>
  <w:p w14:paraId="3073C529" w14:textId="77777777" w:rsidR="00EB65B0" w:rsidRPr="008B4AB0" w:rsidRDefault="00EB65B0" w:rsidP="00233761">
    <w:r w:rsidRPr="008B4AB0">
      <w:rPr>
        <w:noProof/>
        <w:lang w:val="en-US" w:eastAsia="en-US"/>
      </w:rPr>
      <w:drawing>
        <wp:anchor distT="0" distB="0" distL="114300" distR="114300" simplePos="0" relativeHeight="251660288" behindDoc="0" locked="1" layoutInCell="1" allowOverlap="1" wp14:anchorId="4C0D7C4D" wp14:editId="3C66786E">
          <wp:simplePos x="0" y="0"/>
          <wp:positionH relativeFrom="page">
            <wp:posOffset>5438775</wp:posOffset>
          </wp:positionH>
          <wp:positionV relativeFrom="page">
            <wp:posOffset>476250</wp:posOffset>
          </wp:positionV>
          <wp:extent cx="1619250" cy="809625"/>
          <wp:effectExtent l="0" t="0" r="0" b="9525"/>
          <wp:wrapNone/>
          <wp:docPr id="1"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81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36616C7"/>
    <w:multiLevelType w:val="hybridMultilevel"/>
    <w:tmpl w:val="09AEAC38"/>
    <w:lvl w:ilvl="0" w:tplc="FBF478BA">
      <w:start w:val="1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032F2"/>
    <w:multiLevelType w:val="multilevel"/>
    <w:tmpl w:val="105840B6"/>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24"/>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
    <w:nsid w:val="0A021002"/>
    <w:multiLevelType w:val="hybridMultilevel"/>
    <w:tmpl w:val="9294DFF8"/>
    <w:lvl w:ilvl="0" w:tplc="FBF478BA">
      <w:start w:val="15"/>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65185"/>
    <w:multiLevelType w:val="hybridMultilevel"/>
    <w:tmpl w:val="A2562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2341BC"/>
    <w:multiLevelType w:val="hybridMultilevel"/>
    <w:tmpl w:val="23FE2032"/>
    <w:lvl w:ilvl="0" w:tplc="D0A04B70">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44D58"/>
    <w:multiLevelType w:val="multilevel"/>
    <w:tmpl w:val="19F08BA4"/>
    <w:name w:val="K-nummering22"/>
    <w:numStyleLink w:val="K-nummering"/>
  </w:abstractNum>
  <w:abstractNum w:abstractNumId="7">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311318"/>
    <w:multiLevelType w:val="hybridMultilevel"/>
    <w:tmpl w:val="E4B4785C"/>
    <w:lvl w:ilvl="0" w:tplc="56F8F9E2">
      <w:start w:val="2"/>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0">
    <w:nsid w:val="343502AB"/>
    <w:multiLevelType w:val="hybridMultilevel"/>
    <w:tmpl w:val="15887AA8"/>
    <w:lvl w:ilvl="0" w:tplc="D0A04B70">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1D81CED"/>
    <w:multiLevelType w:val="hybridMultilevel"/>
    <w:tmpl w:val="DB92E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7">
    <w:nsid w:val="66D3045C"/>
    <w:multiLevelType w:val="hybridMultilevel"/>
    <w:tmpl w:val="767255D6"/>
    <w:lvl w:ilvl="0" w:tplc="D0A04B70">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E119EA"/>
    <w:multiLevelType w:val="hybridMultilevel"/>
    <w:tmpl w:val="05EED53A"/>
    <w:lvl w:ilvl="0" w:tplc="FBF478BA">
      <w:start w:val="1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7CD57EE"/>
    <w:multiLevelType w:val="hybridMultilevel"/>
    <w:tmpl w:val="30905CF0"/>
    <w:lvl w:ilvl="0" w:tplc="D0A04B70">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7"/>
  </w:num>
  <w:num w:numId="4">
    <w:abstractNumId w:val="0"/>
  </w:num>
  <w:num w:numId="5">
    <w:abstractNumId w:val="19"/>
  </w:num>
  <w:num w:numId="6">
    <w:abstractNumId w:val="12"/>
  </w:num>
  <w:num w:numId="7">
    <w:abstractNumId w:val="9"/>
  </w:num>
  <w:num w:numId="8">
    <w:abstractNumId w:val="17"/>
  </w:num>
  <w:num w:numId="9">
    <w:abstractNumId w:val="8"/>
  </w:num>
  <w:num w:numId="10">
    <w:abstractNumId w:val="18"/>
  </w:num>
  <w:num w:numId="11">
    <w:abstractNumId w:val="21"/>
  </w:num>
  <w:num w:numId="12">
    <w:abstractNumId w:val="4"/>
  </w:num>
  <w:num w:numId="13">
    <w:abstractNumId w:val="5"/>
  </w:num>
  <w:num w:numId="14">
    <w:abstractNumId w:val="10"/>
  </w:num>
  <w:num w:numId="15">
    <w:abstractNumId w:val="3"/>
  </w:num>
  <w:num w:numId="16">
    <w:abstractNumId w:val="1"/>
  </w:num>
  <w:num w:numId="1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6B2BFB"/>
    <w:rsid w:val="00001367"/>
    <w:rsid w:val="00001BF3"/>
    <w:rsid w:val="000030E7"/>
    <w:rsid w:val="000052E1"/>
    <w:rsid w:val="00014E9A"/>
    <w:rsid w:val="00022649"/>
    <w:rsid w:val="00035F82"/>
    <w:rsid w:val="0004769C"/>
    <w:rsid w:val="00076EE1"/>
    <w:rsid w:val="00077AB2"/>
    <w:rsid w:val="000807AD"/>
    <w:rsid w:val="00082D4B"/>
    <w:rsid w:val="00090B4C"/>
    <w:rsid w:val="00094B34"/>
    <w:rsid w:val="00095C62"/>
    <w:rsid w:val="000B66CF"/>
    <w:rsid w:val="000E24BA"/>
    <w:rsid w:val="000F6FC9"/>
    <w:rsid w:val="00101D61"/>
    <w:rsid w:val="00125AF7"/>
    <w:rsid w:val="00135AD1"/>
    <w:rsid w:val="00136B0C"/>
    <w:rsid w:val="00137A9C"/>
    <w:rsid w:val="00141F7B"/>
    <w:rsid w:val="0014572A"/>
    <w:rsid w:val="00153467"/>
    <w:rsid w:val="00161DB5"/>
    <w:rsid w:val="00167DE4"/>
    <w:rsid w:val="001868A2"/>
    <w:rsid w:val="00187614"/>
    <w:rsid w:val="001A1781"/>
    <w:rsid w:val="001A413C"/>
    <w:rsid w:val="001A6BBE"/>
    <w:rsid w:val="001C1C41"/>
    <w:rsid w:val="001C23D3"/>
    <w:rsid w:val="001D5F15"/>
    <w:rsid w:val="001E08B2"/>
    <w:rsid w:val="001E75C3"/>
    <w:rsid w:val="001E7BBF"/>
    <w:rsid w:val="001F594C"/>
    <w:rsid w:val="00200C5D"/>
    <w:rsid w:val="00203053"/>
    <w:rsid w:val="002037AD"/>
    <w:rsid w:val="00207DA0"/>
    <w:rsid w:val="00224E08"/>
    <w:rsid w:val="00233761"/>
    <w:rsid w:val="00236A46"/>
    <w:rsid w:val="0024241F"/>
    <w:rsid w:val="002468BC"/>
    <w:rsid w:val="0025661F"/>
    <w:rsid w:val="00257B5A"/>
    <w:rsid w:val="002633DC"/>
    <w:rsid w:val="002710E6"/>
    <w:rsid w:val="00275F13"/>
    <w:rsid w:val="00286FFE"/>
    <w:rsid w:val="002879E6"/>
    <w:rsid w:val="002B238E"/>
    <w:rsid w:val="002B26F6"/>
    <w:rsid w:val="002B5A57"/>
    <w:rsid w:val="002B74F1"/>
    <w:rsid w:val="002C05D9"/>
    <w:rsid w:val="002C2ED8"/>
    <w:rsid w:val="002E380F"/>
    <w:rsid w:val="002E480C"/>
    <w:rsid w:val="002E4B32"/>
    <w:rsid w:val="002E772D"/>
    <w:rsid w:val="003223F2"/>
    <w:rsid w:val="0032386D"/>
    <w:rsid w:val="0033584E"/>
    <w:rsid w:val="00353748"/>
    <w:rsid w:val="00364256"/>
    <w:rsid w:val="0036582D"/>
    <w:rsid w:val="00374E53"/>
    <w:rsid w:val="00381F42"/>
    <w:rsid w:val="00383FC5"/>
    <w:rsid w:val="0038759A"/>
    <w:rsid w:val="00390415"/>
    <w:rsid w:val="003B3C90"/>
    <w:rsid w:val="003B441A"/>
    <w:rsid w:val="003C0EE9"/>
    <w:rsid w:val="003C4403"/>
    <w:rsid w:val="003D6CFA"/>
    <w:rsid w:val="00410B59"/>
    <w:rsid w:val="00412B86"/>
    <w:rsid w:val="00422833"/>
    <w:rsid w:val="00424B9C"/>
    <w:rsid w:val="00424E15"/>
    <w:rsid w:val="00433E5F"/>
    <w:rsid w:val="00434718"/>
    <w:rsid w:val="0044452F"/>
    <w:rsid w:val="00447F21"/>
    <w:rsid w:val="004512EF"/>
    <w:rsid w:val="00466D6A"/>
    <w:rsid w:val="00481DEF"/>
    <w:rsid w:val="004964DE"/>
    <w:rsid w:val="0049782C"/>
    <w:rsid w:val="004A0171"/>
    <w:rsid w:val="004A0BF1"/>
    <w:rsid w:val="004C1974"/>
    <w:rsid w:val="004C2111"/>
    <w:rsid w:val="004D3758"/>
    <w:rsid w:val="004D6BD9"/>
    <w:rsid w:val="004E0D54"/>
    <w:rsid w:val="004E122E"/>
    <w:rsid w:val="004E468C"/>
    <w:rsid w:val="004E589C"/>
    <w:rsid w:val="004F3A45"/>
    <w:rsid w:val="004F6633"/>
    <w:rsid w:val="004F6D38"/>
    <w:rsid w:val="004F75A6"/>
    <w:rsid w:val="00500434"/>
    <w:rsid w:val="00501B5E"/>
    <w:rsid w:val="005070DB"/>
    <w:rsid w:val="00520125"/>
    <w:rsid w:val="00524BD4"/>
    <w:rsid w:val="00526426"/>
    <w:rsid w:val="00526DAF"/>
    <w:rsid w:val="00527614"/>
    <w:rsid w:val="00527BA9"/>
    <w:rsid w:val="005328DA"/>
    <w:rsid w:val="00536C4B"/>
    <w:rsid w:val="00542956"/>
    <w:rsid w:val="00556E47"/>
    <w:rsid w:val="00590B41"/>
    <w:rsid w:val="0059146E"/>
    <w:rsid w:val="005A0D20"/>
    <w:rsid w:val="005A2E1F"/>
    <w:rsid w:val="005A40FE"/>
    <w:rsid w:val="005B07DD"/>
    <w:rsid w:val="005B2A32"/>
    <w:rsid w:val="005B32A7"/>
    <w:rsid w:val="005B4DBC"/>
    <w:rsid w:val="005C1D05"/>
    <w:rsid w:val="005C3723"/>
    <w:rsid w:val="005C5C0E"/>
    <w:rsid w:val="005D015D"/>
    <w:rsid w:val="005E73E0"/>
    <w:rsid w:val="005F6F64"/>
    <w:rsid w:val="00607CC4"/>
    <w:rsid w:val="0061368C"/>
    <w:rsid w:val="00623C8B"/>
    <w:rsid w:val="0063323C"/>
    <w:rsid w:val="0063463F"/>
    <w:rsid w:val="00634BB6"/>
    <w:rsid w:val="006360F3"/>
    <w:rsid w:val="0064719D"/>
    <w:rsid w:val="00647C6F"/>
    <w:rsid w:val="00651140"/>
    <w:rsid w:val="00653EFC"/>
    <w:rsid w:val="00654BB9"/>
    <w:rsid w:val="00676001"/>
    <w:rsid w:val="006915D0"/>
    <w:rsid w:val="006B2BFB"/>
    <w:rsid w:val="006B3149"/>
    <w:rsid w:val="006B768E"/>
    <w:rsid w:val="006C0403"/>
    <w:rsid w:val="006D1E68"/>
    <w:rsid w:val="006D24F0"/>
    <w:rsid w:val="006E663B"/>
    <w:rsid w:val="00701E98"/>
    <w:rsid w:val="00713DD5"/>
    <w:rsid w:val="0072343D"/>
    <w:rsid w:val="00733AA6"/>
    <w:rsid w:val="0074166C"/>
    <w:rsid w:val="00765B1F"/>
    <w:rsid w:val="00767173"/>
    <w:rsid w:val="007679C2"/>
    <w:rsid w:val="00776647"/>
    <w:rsid w:val="00792524"/>
    <w:rsid w:val="00797EC1"/>
    <w:rsid w:val="007A20E7"/>
    <w:rsid w:val="007A65D9"/>
    <w:rsid w:val="007C75AF"/>
    <w:rsid w:val="007D51CC"/>
    <w:rsid w:val="007D606D"/>
    <w:rsid w:val="007F1068"/>
    <w:rsid w:val="007F4CBA"/>
    <w:rsid w:val="00812AE6"/>
    <w:rsid w:val="0082710B"/>
    <w:rsid w:val="00842596"/>
    <w:rsid w:val="0087082C"/>
    <w:rsid w:val="00870DCC"/>
    <w:rsid w:val="0088563A"/>
    <w:rsid w:val="00893D5E"/>
    <w:rsid w:val="00897055"/>
    <w:rsid w:val="008A0990"/>
    <w:rsid w:val="008A4C56"/>
    <w:rsid w:val="008A68BF"/>
    <w:rsid w:val="008B4AB0"/>
    <w:rsid w:val="008B7713"/>
    <w:rsid w:val="008C669F"/>
    <w:rsid w:val="008D3A7A"/>
    <w:rsid w:val="008D6523"/>
    <w:rsid w:val="008F6280"/>
    <w:rsid w:val="008F78D6"/>
    <w:rsid w:val="0091365D"/>
    <w:rsid w:val="00916A99"/>
    <w:rsid w:val="0092369C"/>
    <w:rsid w:val="00970EBA"/>
    <w:rsid w:val="0097577A"/>
    <w:rsid w:val="00984587"/>
    <w:rsid w:val="00987CFC"/>
    <w:rsid w:val="009B4247"/>
    <w:rsid w:val="009B786A"/>
    <w:rsid w:val="009E1F22"/>
    <w:rsid w:val="009F028C"/>
    <w:rsid w:val="00A004EC"/>
    <w:rsid w:val="00A01699"/>
    <w:rsid w:val="00A04BB7"/>
    <w:rsid w:val="00A14233"/>
    <w:rsid w:val="00A14B69"/>
    <w:rsid w:val="00A16EF7"/>
    <w:rsid w:val="00A23D58"/>
    <w:rsid w:val="00A2491B"/>
    <w:rsid w:val="00A3482E"/>
    <w:rsid w:val="00A35198"/>
    <w:rsid w:val="00A37074"/>
    <w:rsid w:val="00A42AE6"/>
    <w:rsid w:val="00A562F0"/>
    <w:rsid w:val="00A6122F"/>
    <w:rsid w:val="00A624BB"/>
    <w:rsid w:val="00A70FD5"/>
    <w:rsid w:val="00A74E4E"/>
    <w:rsid w:val="00A9512E"/>
    <w:rsid w:val="00AA0C9C"/>
    <w:rsid w:val="00AA4291"/>
    <w:rsid w:val="00AD0D24"/>
    <w:rsid w:val="00AD3F06"/>
    <w:rsid w:val="00B07821"/>
    <w:rsid w:val="00B14AD1"/>
    <w:rsid w:val="00B16DC5"/>
    <w:rsid w:val="00B36E25"/>
    <w:rsid w:val="00B46008"/>
    <w:rsid w:val="00B46308"/>
    <w:rsid w:val="00B71BA4"/>
    <w:rsid w:val="00B7748A"/>
    <w:rsid w:val="00B87B50"/>
    <w:rsid w:val="00BA750E"/>
    <w:rsid w:val="00BB5293"/>
    <w:rsid w:val="00BC1BFA"/>
    <w:rsid w:val="00BC2469"/>
    <w:rsid w:val="00BC5CB8"/>
    <w:rsid w:val="00BC7C33"/>
    <w:rsid w:val="00BD1E00"/>
    <w:rsid w:val="00BD3F09"/>
    <w:rsid w:val="00BF5937"/>
    <w:rsid w:val="00BF78E4"/>
    <w:rsid w:val="00C023F4"/>
    <w:rsid w:val="00C058EB"/>
    <w:rsid w:val="00C200F1"/>
    <w:rsid w:val="00C25571"/>
    <w:rsid w:val="00C449FA"/>
    <w:rsid w:val="00C51AC1"/>
    <w:rsid w:val="00C53CA3"/>
    <w:rsid w:val="00C664F0"/>
    <w:rsid w:val="00C6754B"/>
    <w:rsid w:val="00C67F3C"/>
    <w:rsid w:val="00C747F8"/>
    <w:rsid w:val="00C85132"/>
    <w:rsid w:val="00C9388A"/>
    <w:rsid w:val="00C96692"/>
    <w:rsid w:val="00C97D64"/>
    <w:rsid w:val="00C97DAE"/>
    <w:rsid w:val="00CB05CA"/>
    <w:rsid w:val="00CB4210"/>
    <w:rsid w:val="00CC3DFE"/>
    <w:rsid w:val="00CD30DA"/>
    <w:rsid w:val="00CF109F"/>
    <w:rsid w:val="00D0516C"/>
    <w:rsid w:val="00D16E52"/>
    <w:rsid w:val="00D17AF7"/>
    <w:rsid w:val="00D2396C"/>
    <w:rsid w:val="00D25F8D"/>
    <w:rsid w:val="00D26699"/>
    <w:rsid w:val="00D30449"/>
    <w:rsid w:val="00D37ECF"/>
    <w:rsid w:val="00D40B5F"/>
    <w:rsid w:val="00D468F1"/>
    <w:rsid w:val="00D64FAA"/>
    <w:rsid w:val="00D917DB"/>
    <w:rsid w:val="00D9560C"/>
    <w:rsid w:val="00D967CF"/>
    <w:rsid w:val="00DB2DE0"/>
    <w:rsid w:val="00DC1F4E"/>
    <w:rsid w:val="00DC3ED0"/>
    <w:rsid w:val="00DD5831"/>
    <w:rsid w:val="00DE271E"/>
    <w:rsid w:val="00DE3896"/>
    <w:rsid w:val="00DE75AE"/>
    <w:rsid w:val="00E075A9"/>
    <w:rsid w:val="00E13927"/>
    <w:rsid w:val="00E17153"/>
    <w:rsid w:val="00E2551D"/>
    <w:rsid w:val="00E31272"/>
    <w:rsid w:val="00E51BBF"/>
    <w:rsid w:val="00E52649"/>
    <w:rsid w:val="00E71B04"/>
    <w:rsid w:val="00E8015F"/>
    <w:rsid w:val="00E80399"/>
    <w:rsid w:val="00E94782"/>
    <w:rsid w:val="00EB65B0"/>
    <w:rsid w:val="00EC7D27"/>
    <w:rsid w:val="00ED0604"/>
    <w:rsid w:val="00ED3B7B"/>
    <w:rsid w:val="00ED48D2"/>
    <w:rsid w:val="00EE6D97"/>
    <w:rsid w:val="00EE7AD3"/>
    <w:rsid w:val="00EF2D8C"/>
    <w:rsid w:val="00F04A5D"/>
    <w:rsid w:val="00F175A3"/>
    <w:rsid w:val="00F35759"/>
    <w:rsid w:val="00F3704C"/>
    <w:rsid w:val="00F47AD7"/>
    <w:rsid w:val="00F60EB4"/>
    <w:rsid w:val="00F6587D"/>
    <w:rsid w:val="00F978C5"/>
    <w:rsid w:val="00FA2527"/>
    <w:rsid w:val="00FB20F6"/>
    <w:rsid w:val="00FC04CE"/>
    <w:rsid w:val="00FD7ACC"/>
    <w:rsid w:val="00FF4B43"/>
    <w:rsid w:val="00FF68BB"/>
    <w:rsid w:val="00FF75B5"/>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3330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 w:type="paragraph" w:styleId="Revisie">
    <w:name w:val="Revision"/>
    <w:hidden/>
    <w:semiHidden/>
    <w:rsid w:val="00203053"/>
    <w:pPr>
      <w:spacing w:line="240" w:lineRule="auto"/>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 w:type="paragraph" w:styleId="Revisie">
    <w:name w:val="Revision"/>
    <w:hidden/>
    <w:semiHidden/>
    <w:rsid w:val="00203053"/>
    <w:pPr>
      <w:spacing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357636">
      <w:bodyDiv w:val="1"/>
      <w:marLeft w:val="0"/>
      <w:marRight w:val="0"/>
      <w:marTop w:val="0"/>
      <w:marBottom w:val="0"/>
      <w:divBdr>
        <w:top w:val="none" w:sz="0" w:space="0" w:color="auto"/>
        <w:left w:val="none" w:sz="0" w:space="0" w:color="auto"/>
        <w:bottom w:val="none" w:sz="0" w:space="0" w:color="auto"/>
        <w:right w:val="none" w:sz="0" w:space="0" w:color="auto"/>
      </w:divBdr>
      <w:divsChild>
        <w:div w:id="165826701">
          <w:marLeft w:val="547"/>
          <w:marRight w:val="0"/>
          <w:marTop w:val="96"/>
          <w:marBottom w:val="0"/>
          <w:divBdr>
            <w:top w:val="none" w:sz="0" w:space="0" w:color="auto"/>
            <w:left w:val="none" w:sz="0" w:space="0" w:color="auto"/>
            <w:bottom w:val="none" w:sz="0" w:space="0" w:color="auto"/>
            <w:right w:val="none" w:sz="0" w:space="0" w:color="auto"/>
          </w:divBdr>
        </w:div>
        <w:div w:id="186141160">
          <w:marLeft w:val="547"/>
          <w:marRight w:val="0"/>
          <w:marTop w:val="96"/>
          <w:marBottom w:val="0"/>
          <w:divBdr>
            <w:top w:val="none" w:sz="0" w:space="0" w:color="auto"/>
            <w:left w:val="none" w:sz="0" w:space="0" w:color="auto"/>
            <w:bottom w:val="none" w:sz="0" w:space="0" w:color="auto"/>
            <w:right w:val="none" w:sz="0" w:space="0" w:color="auto"/>
          </w:divBdr>
        </w:div>
        <w:div w:id="235749707">
          <w:marLeft w:val="547"/>
          <w:marRight w:val="0"/>
          <w:marTop w:val="96"/>
          <w:marBottom w:val="0"/>
          <w:divBdr>
            <w:top w:val="none" w:sz="0" w:space="0" w:color="auto"/>
            <w:left w:val="none" w:sz="0" w:space="0" w:color="auto"/>
            <w:bottom w:val="none" w:sz="0" w:space="0" w:color="auto"/>
            <w:right w:val="none" w:sz="0" w:space="0" w:color="auto"/>
          </w:divBdr>
        </w:div>
        <w:div w:id="531964422">
          <w:marLeft w:val="1166"/>
          <w:marRight w:val="0"/>
          <w:marTop w:val="86"/>
          <w:marBottom w:val="0"/>
          <w:divBdr>
            <w:top w:val="none" w:sz="0" w:space="0" w:color="auto"/>
            <w:left w:val="none" w:sz="0" w:space="0" w:color="auto"/>
            <w:bottom w:val="none" w:sz="0" w:space="0" w:color="auto"/>
            <w:right w:val="none" w:sz="0" w:space="0" w:color="auto"/>
          </w:divBdr>
        </w:div>
        <w:div w:id="712189529">
          <w:marLeft w:val="547"/>
          <w:marRight w:val="0"/>
          <w:marTop w:val="96"/>
          <w:marBottom w:val="0"/>
          <w:divBdr>
            <w:top w:val="none" w:sz="0" w:space="0" w:color="auto"/>
            <w:left w:val="none" w:sz="0" w:space="0" w:color="auto"/>
            <w:bottom w:val="none" w:sz="0" w:space="0" w:color="auto"/>
            <w:right w:val="none" w:sz="0" w:space="0" w:color="auto"/>
          </w:divBdr>
        </w:div>
        <w:div w:id="1006979407">
          <w:marLeft w:val="547"/>
          <w:marRight w:val="0"/>
          <w:marTop w:val="96"/>
          <w:marBottom w:val="0"/>
          <w:divBdr>
            <w:top w:val="none" w:sz="0" w:space="0" w:color="auto"/>
            <w:left w:val="none" w:sz="0" w:space="0" w:color="auto"/>
            <w:bottom w:val="none" w:sz="0" w:space="0" w:color="auto"/>
            <w:right w:val="none" w:sz="0" w:space="0" w:color="auto"/>
          </w:divBdr>
        </w:div>
        <w:div w:id="1850487681">
          <w:marLeft w:val="547"/>
          <w:marRight w:val="0"/>
          <w:marTop w:val="96"/>
          <w:marBottom w:val="0"/>
          <w:divBdr>
            <w:top w:val="none" w:sz="0" w:space="0" w:color="auto"/>
            <w:left w:val="none" w:sz="0" w:space="0" w:color="auto"/>
            <w:bottom w:val="none" w:sz="0" w:space="0" w:color="auto"/>
            <w:right w:val="none" w:sz="0" w:space="0" w:color="auto"/>
          </w:divBdr>
        </w:div>
        <w:div w:id="1917938829">
          <w:marLeft w:val="1166"/>
          <w:marRight w:val="0"/>
          <w:marTop w:val="8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KING\King%20-%20notitie%20-%207%20januari%20201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69833D0CAC4471948BC8FA05D3AB7A"/>
        <w:category>
          <w:name w:val="Algemeen"/>
          <w:gallery w:val="placeholder"/>
        </w:category>
        <w:types>
          <w:type w:val="bbPlcHdr"/>
        </w:types>
        <w:behaviors>
          <w:behavior w:val="content"/>
        </w:behaviors>
        <w:guid w:val="{31315C42-FA81-435A-9687-E186D2341700}"/>
      </w:docPartPr>
      <w:docPartBody>
        <w:p w:rsidR="00A10280" w:rsidRDefault="00A10280">
          <w:pPr>
            <w:pStyle w:val="C969833D0CAC4471948BC8FA05D3AB7A"/>
          </w:pPr>
          <w:r w:rsidRPr="00FD0CF5">
            <w:rPr>
              <w:rStyle w:val="Tekstvantijdelijkeaanduiding"/>
            </w:rPr>
            <w:t>Klik hier als u tekst wilt invoeren.</w:t>
          </w:r>
        </w:p>
      </w:docPartBody>
    </w:docPart>
    <w:docPart>
      <w:docPartPr>
        <w:name w:val="C235B9B952C84FD5BBCA2983F87DE152"/>
        <w:category>
          <w:name w:val="Algemeen"/>
          <w:gallery w:val="placeholder"/>
        </w:category>
        <w:types>
          <w:type w:val="bbPlcHdr"/>
        </w:types>
        <w:behaviors>
          <w:behavior w:val="content"/>
        </w:behaviors>
        <w:guid w:val="{378B3A77-3B93-4986-ACBC-0B71189A2FBB}"/>
      </w:docPartPr>
      <w:docPartBody>
        <w:p w:rsidR="00A10280" w:rsidRDefault="00A10280">
          <w:pPr>
            <w:pStyle w:val="C235B9B952C84FD5BBCA2983F87DE152"/>
          </w:pPr>
          <w:r w:rsidRPr="00FD0CF5">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280"/>
    <w:rsid w:val="00103479"/>
    <w:rsid w:val="003A2989"/>
    <w:rsid w:val="0080076C"/>
    <w:rsid w:val="00840D53"/>
    <w:rsid w:val="008509B3"/>
    <w:rsid w:val="00A10280"/>
    <w:rsid w:val="00BE79B9"/>
    <w:rsid w:val="00C11E33"/>
    <w:rsid w:val="00C71ACD"/>
    <w:rsid w:val="00E044D0"/>
    <w:rsid w:val="00FE7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808080"/>
    </w:rPr>
  </w:style>
  <w:style w:type="paragraph" w:customStyle="1" w:styleId="C969833D0CAC4471948BC8FA05D3AB7A">
    <w:name w:val="C969833D0CAC4471948BC8FA05D3AB7A"/>
  </w:style>
  <w:style w:type="paragraph" w:customStyle="1" w:styleId="C235B9B952C84FD5BBCA2983F87DE152">
    <w:name w:val="C235B9B952C84FD5BBCA2983F87DE1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Pr>
      <w:color w:val="808080"/>
    </w:rPr>
  </w:style>
  <w:style w:type="paragraph" w:customStyle="1" w:styleId="C969833D0CAC4471948BC8FA05D3AB7A">
    <w:name w:val="C969833D0CAC4471948BC8FA05D3AB7A"/>
  </w:style>
  <w:style w:type="paragraph" w:customStyle="1" w:styleId="C235B9B952C84FD5BBCA2983F87DE152">
    <w:name w:val="C235B9B952C84FD5BBCA2983F87DE1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77359-CE52-49D7-A1F4-D651F89BB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notitie - 7 januari 2014</Template>
  <TotalTime>2</TotalTime>
  <Pages>7</Pages>
  <Words>1912</Words>
  <Characters>10904</Characters>
  <Application>Microsoft Office Word</Application>
  <DocSecurity>0</DocSecurity>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12791</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Brinkkemper</dc:creator>
  <cp:lastModifiedBy>Jan Brinkkemper</cp:lastModifiedBy>
  <cp:revision>3</cp:revision>
  <dcterms:created xsi:type="dcterms:W3CDTF">2016-03-30T09:16:00Z</dcterms:created>
  <dcterms:modified xsi:type="dcterms:W3CDTF">2016-03-30T09:58:00Z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